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F9EE7" w14:textId="77777777" w:rsidR="00572BA4" w:rsidRDefault="00572BA4"/>
    <w:p w14:paraId="216FDCB6" w14:textId="77777777" w:rsidR="00572BA4" w:rsidRDefault="00572BA4"/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655"/>
      </w:tblGrid>
      <w:tr w:rsidR="009D0DD8" w:rsidRPr="00F23496" w14:paraId="1355BD8E" w14:textId="77777777" w:rsidTr="00E00E24">
        <w:trPr>
          <w:trHeight w:hRule="exact" w:val="978"/>
        </w:trPr>
        <w:tc>
          <w:tcPr>
            <w:tcW w:w="1984" w:type="dxa"/>
            <w:vAlign w:val="center"/>
          </w:tcPr>
          <w:p w14:paraId="5B72EEF5" w14:textId="77777777" w:rsidR="009D0DD8" w:rsidRPr="003408F4" w:rsidRDefault="009D0DD8" w:rsidP="00B06A6A">
            <w:pPr>
              <w:pStyle w:val="cnbdatum"/>
              <w:rPr>
                <w:caps w:val="0"/>
                <w:color w:val="auto"/>
                <w:sz w:val="20"/>
                <w:szCs w:val="20"/>
              </w:rPr>
            </w:pPr>
            <w:r w:rsidRPr="003408F4">
              <w:rPr>
                <w:caps w:val="0"/>
                <w:color w:val="6064E3" w:themeColor="accent1" w:themeTint="99"/>
                <w:sz w:val="20"/>
                <w:szCs w:val="20"/>
              </w:rPr>
              <w:t>PRO:</w:t>
            </w:r>
          </w:p>
        </w:tc>
        <w:tc>
          <w:tcPr>
            <w:tcW w:w="7655" w:type="dxa"/>
            <w:vAlign w:val="center"/>
          </w:tcPr>
          <w:p w14:paraId="634619B9" w14:textId="77777777" w:rsidR="009D0DD8" w:rsidRPr="006E1888" w:rsidRDefault="00AC2F64" w:rsidP="00B06A6A">
            <w:pPr>
              <w:rPr>
                <w:color w:val="auto"/>
                <w:sz w:val="20"/>
                <w:szCs w:val="20"/>
              </w:rPr>
            </w:pPr>
            <w:r w:rsidRPr="00AC2F64">
              <w:rPr>
                <w:color w:val="auto"/>
                <w:sz w:val="20"/>
                <w:szCs w:val="20"/>
              </w:rPr>
              <w:t xml:space="preserve">Ředitele sekce Správní, Ing. Zdeňka </w:t>
            </w:r>
            <w:proofErr w:type="spellStart"/>
            <w:r w:rsidRPr="00AC2F64">
              <w:rPr>
                <w:color w:val="auto"/>
                <w:sz w:val="20"/>
                <w:szCs w:val="20"/>
              </w:rPr>
              <w:t>Viriuse</w:t>
            </w:r>
            <w:proofErr w:type="spellEnd"/>
            <w:r w:rsidRPr="00AC2F64">
              <w:rPr>
                <w:color w:val="auto"/>
                <w:sz w:val="20"/>
                <w:szCs w:val="20"/>
              </w:rPr>
              <w:br/>
            </w:r>
            <w:r w:rsidR="00E00E24">
              <w:rPr>
                <w:color w:val="auto"/>
                <w:sz w:val="20"/>
                <w:szCs w:val="20"/>
              </w:rPr>
              <w:t>Ředitele sekce rozpočtu a účetnictví, Ing. Daniela Šafránka MBA</w:t>
            </w:r>
          </w:p>
        </w:tc>
      </w:tr>
      <w:tr w:rsidR="00AC2F64" w:rsidRPr="00F23496" w14:paraId="6694CE07" w14:textId="77777777" w:rsidTr="009A16D6">
        <w:trPr>
          <w:trHeight w:hRule="exact" w:val="284"/>
        </w:trPr>
        <w:tc>
          <w:tcPr>
            <w:tcW w:w="1984" w:type="dxa"/>
            <w:vAlign w:val="center"/>
          </w:tcPr>
          <w:p w14:paraId="5B55A0EA" w14:textId="77777777"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  <w:r>
              <w:rPr>
                <w:color w:val="2426A9"/>
                <w:sz w:val="20"/>
                <w:szCs w:val="20"/>
              </w:rPr>
              <w:t>PŘES:</w:t>
            </w:r>
          </w:p>
        </w:tc>
        <w:tc>
          <w:tcPr>
            <w:tcW w:w="7655" w:type="dxa"/>
            <w:vAlign w:val="center"/>
          </w:tcPr>
          <w:p w14:paraId="7F0B10EA" w14:textId="77777777"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Ředitele odboru technického</w:t>
            </w:r>
            <w:r w:rsidRPr="006E1888">
              <w:rPr>
                <w:color w:val="auto"/>
                <w:sz w:val="20"/>
                <w:szCs w:val="20"/>
              </w:rPr>
              <w:t xml:space="preserve">, </w:t>
            </w:r>
            <w:r>
              <w:rPr>
                <w:color w:val="auto"/>
                <w:sz w:val="20"/>
                <w:szCs w:val="20"/>
              </w:rPr>
              <w:t xml:space="preserve">Ing. Jakuba Janáka </w:t>
            </w:r>
          </w:p>
        </w:tc>
      </w:tr>
      <w:tr w:rsidR="00AC2F64" w:rsidRPr="00F23496" w14:paraId="708007C9" w14:textId="77777777" w:rsidTr="009A16D6">
        <w:trPr>
          <w:trHeight w:hRule="exact" w:val="284"/>
        </w:trPr>
        <w:tc>
          <w:tcPr>
            <w:tcW w:w="1984" w:type="dxa"/>
            <w:vAlign w:val="center"/>
          </w:tcPr>
          <w:p w14:paraId="75B0C778" w14:textId="77777777"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19E13A23" w14:textId="77777777" w:rsidR="00AC2F64" w:rsidRPr="006E1888" w:rsidRDefault="00AC2F64" w:rsidP="00AC2F64">
            <w:pPr>
              <w:pStyle w:val="cnbdatum"/>
              <w:rPr>
                <w:color w:val="auto"/>
                <w:sz w:val="20"/>
                <w:szCs w:val="20"/>
              </w:rPr>
            </w:pPr>
          </w:p>
        </w:tc>
      </w:tr>
      <w:tr w:rsidR="00AC2F64" w:rsidRPr="00F23496" w14:paraId="6AAB621B" w14:textId="77777777" w:rsidTr="009A16D6">
        <w:trPr>
          <w:trHeight w:hRule="exact" w:val="284"/>
        </w:trPr>
        <w:tc>
          <w:tcPr>
            <w:tcW w:w="1984" w:type="dxa"/>
            <w:vAlign w:val="center"/>
          </w:tcPr>
          <w:p w14:paraId="7AB79743" w14:textId="77777777"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  <w:r>
              <w:rPr>
                <w:color w:val="2426A9"/>
                <w:sz w:val="20"/>
                <w:szCs w:val="20"/>
              </w:rPr>
              <w:t>ÚTVAR</w:t>
            </w:r>
            <w:r w:rsidRPr="00BE1DB1">
              <w:rPr>
                <w:color w:val="2426A9"/>
                <w:sz w:val="20"/>
                <w:szCs w:val="20"/>
              </w:rPr>
              <w:t>:</w:t>
            </w:r>
          </w:p>
        </w:tc>
        <w:tc>
          <w:tcPr>
            <w:tcW w:w="7655" w:type="dxa"/>
            <w:vAlign w:val="center"/>
          </w:tcPr>
          <w:p w14:paraId="7032DF3F" w14:textId="77777777"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Odbor technický</w:t>
            </w:r>
          </w:p>
        </w:tc>
      </w:tr>
      <w:tr w:rsidR="00AC2F64" w:rsidRPr="00F23496" w14:paraId="77E8B146" w14:textId="77777777" w:rsidTr="009A16D6">
        <w:trPr>
          <w:trHeight w:hRule="exact" w:val="284"/>
        </w:trPr>
        <w:tc>
          <w:tcPr>
            <w:tcW w:w="1984" w:type="dxa"/>
            <w:vAlign w:val="center"/>
          </w:tcPr>
          <w:p w14:paraId="4BDF8724" w14:textId="77777777" w:rsidR="00AC2F64" w:rsidRPr="00F23496" w:rsidRDefault="00AC2F64" w:rsidP="00AC2F64">
            <w:pPr>
              <w:pStyle w:val="cnbdatum"/>
              <w:rPr>
                <w:color w:val="2426A9"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14:paraId="5950480B" w14:textId="77777777"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</w:p>
        </w:tc>
      </w:tr>
      <w:tr w:rsidR="00AC2F64" w:rsidRPr="00F23496" w14:paraId="6DC92C53" w14:textId="77777777" w:rsidTr="009A16D6">
        <w:trPr>
          <w:trHeight w:hRule="exact" w:val="284"/>
        </w:trPr>
        <w:tc>
          <w:tcPr>
            <w:tcW w:w="1984" w:type="dxa"/>
            <w:vAlign w:val="center"/>
          </w:tcPr>
          <w:p w14:paraId="34E5BE1F" w14:textId="77777777" w:rsidR="00AC2F64" w:rsidRPr="00F23496" w:rsidRDefault="00AC2F64" w:rsidP="00AC2F64">
            <w:pPr>
              <w:rPr>
                <w:color w:val="2426A9"/>
                <w:sz w:val="20"/>
                <w:szCs w:val="20"/>
              </w:rPr>
            </w:pPr>
            <w:r w:rsidRPr="00936F46">
              <w:rPr>
                <w:color w:val="2426A9"/>
                <w:sz w:val="20"/>
                <w:szCs w:val="20"/>
              </w:rPr>
              <w:t>VYŘIZUJE:</w:t>
            </w:r>
          </w:p>
        </w:tc>
        <w:tc>
          <w:tcPr>
            <w:tcW w:w="7655" w:type="dxa"/>
            <w:vAlign w:val="center"/>
          </w:tcPr>
          <w:p w14:paraId="6CBB701E" w14:textId="77777777" w:rsidR="00AC2F64" w:rsidRPr="006E1888" w:rsidRDefault="00887C82" w:rsidP="00887C82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Jiří Mikeš, linka: 9727; </w:t>
            </w:r>
            <w:r w:rsidR="00AC2F64" w:rsidRPr="0062563F">
              <w:rPr>
                <w:color w:val="auto"/>
                <w:sz w:val="20"/>
                <w:szCs w:val="20"/>
                <w:lang w:val="de-DE"/>
              </w:rPr>
              <w:t>Petr Matějka</w:t>
            </w:r>
            <w:r w:rsidR="00AC2F64" w:rsidRPr="006E1888">
              <w:rPr>
                <w:color w:val="auto"/>
                <w:sz w:val="20"/>
                <w:szCs w:val="20"/>
              </w:rPr>
              <w:t xml:space="preserve">, linka: </w:t>
            </w:r>
            <w:r>
              <w:rPr>
                <w:color w:val="auto"/>
                <w:sz w:val="20"/>
                <w:szCs w:val="20"/>
              </w:rPr>
              <w:t>2249</w:t>
            </w:r>
          </w:p>
        </w:tc>
      </w:tr>
      <w:tr w:rsidR="00AC2F64" w:rsidRPr="00F23496" w14:paraId="14DD9343" w14:textId="77777777" w:rsidTr="009A16D6">
        <w:trPr>
          <w:trHeight w:hRule="exact" w:val="284"/>
        </w:trPr>
        <w:tc>
          <w:tcPr>
            <w:tcW w:w="1984" w:type="dxa"/>
            <w:vAlign w:val="center"/>
          </w:tcPr>
          <w:p w14:paraId="59B66F0D" w14:textId="77777777" w:rsidR="00AC2F64" w:rsidRPr="00F23496" w:rsidRDefault="00AC2F64" w:rsidP="00AC2F64">
            <w:pPr>
              <w:rPr>
                <w:color w:val="2426A9"/>
                <w:sz w:val="20"/>
                <w:szCs w:val="20"/>
              </w:rPr>
            </w:pPr>
            <w:r w:rsidRPr="00176185">
              <w:rPr>
                <w:color w:val="2426A9"/>
                <w:sz w:val="20"/>
                <w:szCs w:val="20"/>
              </w:rPr>
              <w:t>Č.</w:t>
            </w:r>
            <w:r>
              <w:rPr>
                <w:color w:val="2426A9"/>
                <w:sz w:val="20"/>
                <w:szCs w:val="20"/>
              </w:rPr>
              <w:t xml:space="preserve"> </w:t>
            </w:r>
            <w:r w:rsidRPr="00176185">
              <w:rPr>
                <w:color w:val="2426A9"/>
                <w:sz w:val="20"/>
                <w:szCs w:val="20"/>
              </w:rPr>
              <w:t>J.:</w:t>
            </w:r>
          </w:p>
        </w:tc>
        <w:tc>
          <w:tcPr>
            <w:tcW w:w="7655" w:type="dxa"/>
            <w:vAlign w:val="center"/>
          </w:tcPr>
          <w:p w14:paraId="46CF2C26" w14:textId="77777777" w:rsidR="00AC2F64" w:rsidRPr="006E1888" w:rsidRDefault="00AC2F64" w:rsidP="00AC2F64">
            <w:pPr>
              <w:rPr>
                <w:color w:val="auto"/>
                <w:sz w:val="20"/>
                <w:szCs w:val="20"/>
              </w:rPr>
            </w:pPr>
          </w:p>
        </w:tc>
      </w:tr>
      <w:tr w:rsidR="00AC2F64" w:rsidRPr="00F23496" w14:paraId="58AD5940" w14:textId="77777777" w:rsidTr="009A16D6">
        <w:trPr>
          <w:trHeight w:hRule="exact" w:val="284"/>
        </w:trPr>
        <w:tc>
          <w:tcPr>
            <w:tcW w:w="1984" w:type="dxa"/>
            <w:vAlign w:val="center"/>
          </w:tcPr>
          <w:p w14:paraId="13672292" w14:textId="77777777" w:rsidR="00AC2F64" w:rsidRPr="00F23496" w:rsidRDefault="00AC2F64" w:rsidP="00AC2F64">
            <w:pPr>
              <w:rPr>
                <w:color w:val="2426A9"/>
                <w:sz w:val="20"/>
                <w:szCs w:val="20"/>
              </w:rPr>
            </w:pPr>
            <w:r w:rsidRPr="00176185">
              <w:rPr>
                <w:color w:val="2426A9"/>
                <w:sz w:val="20"/>
                <w:szCs w:val="20"/>
              </w:rPr>
              <w:t>SP.</w:t>
            </w:r>
            <w:r>
              <w:rPr>
                <w:color w:val="2426A9"/>
                <w:sz w:val="20"/>
                <w:szCs w:val="20"/>
              </w:rPr>
              <w:t xml:space="preserve"> </w:t>
            </w:r>
            <w:r w:rsidRPr="00176185">
              <w:rPr>
                <w:color w:val="2426A9"/>
                <w:sz w:val="20"/>
                <w:szCs w:val="20"/>
              </w:rPr>
              <w:t>ZN.:</w:t>
            </w:r>
          </w:p>
        </w:tc>
        <w:tc>
          <w:tcPr>
            <w:tcW w:w="7655" w:type="dxa"/>
            <w:vAlign w:val="center"/>
          </w:tcPr>
          <w:p w14:paraId="76A5FB79" w14:textId="77777777" w:rsidR="00AC2F64" w:rsidRPr="006E1888" w:rsidRDefault="00AC2F64" w:rsidP="00AC2F64">
            <w:pPr>
              <w:rPr>
                <w:color w:val="auto"/>
                <w:sz w:val="20"/>
                <w:szCs w:val="20"/>
                <w:lang w:val="en-US"/>
              </w:rPr>
            </w:pPr>
          </w:p>
        </w:tc>
      </w:tr>
    </w:tbl>
    <w:p w14:paraId="0D45D5AD" w14:textId="77777777" w:rsidR="009D5346" w:rsidRPr="00F23496" w:rsidRDefault="00D435A5" w:rsidP="009D0DD8">
      <w:pPr>
        <w:pStyle w:val="Cnbperex"/>
        <w:spacing w:after="0"/>
      </w:pPr>
      <w:r w:rsidRPr="00F2349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86DDF" wp14:editId="0A7C0BDC">
                <wp:simplePos x="0" y="0"/>
                <wp:positionH relativeFrom="margin">
                  <wp:align>right</wp:align>
                </wp:positionH>
                <wp:positionV relativeFrom="paragraph">
                  <wp:posOffset>131445</wp:posOffset>
                </wp:positionV>
                <wp:extent cx="6096000" cy="18000"/>
                <wp:effectExtent l="0" t="0" r="19050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96000" cy="18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D1AB3" id="Rectangle 3" o:spid="_x0000_s1026" style="position:absolute;margin-left:428.8pt;margin-top:10.35pt;width:480pt;height:1.4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" fillcolor="#1e22aa [3204]" strokecolor="#0f1054 [1604]" strokeweight="1pt">
                <w10:wrap anchorx="margin"/>
              </v:rect>
            </w:pict>
          </mc:Fallback>
        </mc:AlternateContent>
      </w:r>
    </w:p>
    <w:tbl>
      <w:tblPr>
        <w:tblStyle w:val="Mkatabulky"/>
        <w:tblW w:w="9918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8500"/>
      </w:tblGrid>
      <w:tr w:rsidR="005D3275" w:rsidRPr="00F23496" w14:paraId="22423C3A" w14:textId="77777777" w:rsidTr="00E00E24">
        <w:tc>
          <w:tcPr>
            <w:tcW w:w="1418" w:type="dxa"/>
            <w:tcBorders>
              <w:left w:val="nil"/>
              <w:right w:val="nil"/>
            </w:tcBorders>
            <w:tcMar>
              <w:left w:w="0" w:type="dxa"/>
            </w:tcMar>
          </w:tcPr>
          <w:p w14:paraId="4B231721" w14:textId="77777777" w:rsidR="005D3275" w:rsidRPr="00F23496" w:rsidRDefault="00522B4F" w:rsidP="003B1751">
            <w:pPr>
              <w:spacing w:line="240" w:lineRule="auto"/>
              <w:rPr>
                <w:sz w:val="20"/>
                <w:szCs w:val="20"/>
              </w:rPr>
            </w:pPr>
            <w:r w:rsidRPr="00B86901">
              <w:rPr>
                <w:color w:val="1E22AA" w:themeColor="accent1"/>
                <w:sz w:val="20"/>
                <w:szCs w:val="20"/>
              </w:rPr>
              <w:t>Datum</w:t>
            </w:r>
            <w:r w:rsidRPr="00B86901">
              <w:rPr>
                <w:color w:val="1E22AA" w:themeColor="accent1"/>
                <w:sz w:val="20"/>
                <w:szCs w:val="20"/>
              </w:rPr>
              <w:br/>
            </w:r>
            <w:r w:rsidR="005D3275" w:rsidRPr="00B86901">
              <w:rPr>
                <w:color w:val="1E22AA" w:themeColor="accent1"/>
                <w:sz w:val="20"/>
                <w:szCs w:val="20"/>
              </w:rPr>
              <w:t>a</w:t>
            </w:r>
            <w:r w:rsidR="005B0F67" w:rsidRPr="00B86901">
              <w:rPr>
                <w:color w:val="1E22AA" w:themeColor="accent1"/>
                <w:sz w:val="20"/>
                <w:szCs w:val="20"/>
              </w:rPr>
              <w:t xml:space="preserve"> </w:t>
            </w:r>
            <w:r w:rsidR="005D3275" w:rsidRPr="00B86901">
              <w:rPr>
                <w:color w:val="1E22AA" w:themeColor="accent1"/>
                <w:sz w:val="20"/>
                <w:szCs w:val="20"/>
              </w:rPr>
              <w:t>poznámky</w:t>
            </w:r>
          </w:p>
        </w:tc>
        <w:tc>
          <w:tcPr>
            <w:tcW w:w="8500" w:type="dxa"/>
            <w:tcBorders>
              <w:left w:val="nil"/>
            </w:tcBorders>
            <w:vAlign w:val="bottom"/>
          </w:tcPr>
          <w:p w14:paraId="1C3B1931" w14:textId="77777777" w:rsidR="005D3275" w:rsidRPr="00F23496" w:rsidRDefault="00E00E24" w:rsidP="002204E0">
            <w:pPr>
              <w:spacing w:line="240" w:lineRule="auto"/>
            </w:pPr>
            <w:r>
              <w:rPr>
                <w:b/>
                <w:color w:val="auto"/>
              </w:rPr>
              <w:t>Zadání výběru obnovy</w:t>
            </w:r>
            <w:ins w:id="0" w:author="Janák Jakub" w:date="2023-07-20T14:24:00Z">
              <w:r w:rsidR="002204E0">
                <w:rPr>
                  <w:b/>
                  <w:color w:val="auto"/>
                </w:rPr>
                <w:t xml:space="preserve"> vzduchotechnických jednotek č.</w:t>
              </w:r>
            </w:ins>
            <w:del w:id="1" w:author="Janák Jakub" w:date="2023-07-20T14:24:00Z">
              <w:r w:rsidDel="002204E0">
                <w:rPr>
                  <w:b/>
                  <w:color w:val="auto"/>
                </w:rPr>
                <w:delText xml:space="preserve"> VZT </w:delText>
              </w:r>
            </w:del>
            <w:ins w:id="2" w:author="Janák Jakub" w:date="2023-07-20T14:24:00Z">
              <w:r w:rsidR="002204E0">
                <w:rPr>
                  <w:b/>
                  <w:color w:val="auto"/>
                </w:rPr>
                <w:t xml:space="preserve"> </w:t>
              </w:r>
            </w:ins>
            <w:r>
              <w:rPr>
                <w:b/>
                <w:color w:val="auto"/>
              </w:rPr>
              <w:t xml:space="preserve">1, 2, 12.1 a 12.2 </w:t>
            </w:r>
            <w:ins w:id="3" w:author="Janák Jakub" w:date="2023-07-20T14:24:00Z">
              <w:r w:rsidR="002204E0">
                <w:rPr>
                  <w:b/>
                  <w:color w:val="auto"/>
                </w:rPr>
                <w:t xml:space="preserve">v </w:t>
              </w:r>
            </w:ins>
            <w:r>
              <w:rPr>
                <w:b/>
                <w:color w:val="auto"/>
              </w:rPr>
              <w:t>objektu</w:t>
            </w:r>
            <w:r w:rsidR="003A7DD8">
              <w:rPr>
                <w:b/>
                <w:color w:val="auto"/>
              </w:rPr>
              <w:t xml:space="preserve"> ČNB</w:t>
            </w:r>
            <w:ins w:id="4" w:author="Janák Jakub" w:date="2023-07-20T14:24:00Z">
              <w:r w:rsidR="002204E0">
                <w:rPr>
                  <w:b/>
                  <w:color w:val="auto"/>
                </w:rPr>
                <w:t xml:space="preserve"> v</w:t>
              </w:r>
            </w:ins>
            <w:r>
              <w:rPr>
                <w:b/>
                <w:color w:val="auto"/>
              </w:rPr>
              <w:t xml:space="preserve"> Brn</w:t>
            </w:r>
            <w:ins w:id="5" w:author="Janák Jakub" w:date="2023-07-20T14:24:00Z">
              <w:r w:rsidR="002204E0">
                <w:rPr>
                  <w:b/>
                  <w:color w:val="auto"/>
                </w:rPr>
                <w:t>ě</w:t>
              </w:r>
            </w:ins>
            <w:del w:id="6" w:author="Janák Jakub" w:date="2023-07-20T14:24:00Z">
              <w:r w:rsidDel="002204E0">
                <w:rPr>
                  <w:b/>
                  <w:color w:val="auto"/>
                </w:rPr>
                <w:delText>o</w:delText>
              </w:r>
            </w:del>
          </w:p>
        </w:tc>
      </w:tr>
      <w:tr w:rsidR="005D3275" w:rsidRPr="00F23496" w14:paraId="24B25CB3" w14:textId="77777777" w:rsidTr="00E00E24">
        <w:trPr>
          <w:trHeight w:val="7479"/>
        </w:trPr>
        <w:tc>
          <w:tcPr>
            <w:tcW w:w="1418" w:type="dxa"/>
            <w:tcBorders>
              <w:left w:val="nil"/>
              <w:right w:val="nil"/>
            </w:tcBorders>
            <w:tcMar>
              <w:left w:w="0" w:type="dxa"/>
            </w:tcMar>
          </w:tcPr>
          <w:p w14:paraId="620D4539" w14:textId="77777777" w:rsidR="005D3275" w:rsidRDefault="005D3275" w:rsidP="001C2C8D"/>
          <w:p w14:paraId="322598D7" w14:textId="77777777" w:rsidR="00DD6CC5" w:rsidRPr="0003333F" w:rsidRDefault="005E5E8B" w:rsidP="001C2C8D">
            <w:pPr>
              <w:rPr>
                <w:spacing w:val="-10"/>
                <w:sz w:val="20"/>
                <w:szCs w:val="20"/>
              </w:rPr>
            </w:pPr>
            <w:proofErr w:type="gramStart"/>
            <w:r>
              <w:rPr>
                <w:color w:val="auto"/>
                <w:spacing w:val="-10"/>
                <w:sz w:val="20"/>
                <w:szCs w:val="20"/>
              </w:rPr>
              <w:t>17</w:t>
            </w:r>
            <w:r w:rsidR="003408F4">
              <w:rPr>
                <w:color w:val="auto"/>
                <w:spacing w:val="-10"/>
                <w:sz w:val="20"/>
                <w:szCs w:val="20"/>
              </w:rPr>
              <w:t>.07.2023</w:t>
            </w:r>
            <w:proofErr w:type="gramEnd"/>
          </w:p>
        </w:tc>
        <w:tc>
          <w:tcPr>
            <w:tcW w:w="8500" w:type="dxa"/>
            <w:tcBorders>
              <w:left w:val="nil"/>
            </w:tcBorders>
          </w:tcPr>
          <w:p w14:paraId="6765309E" w14:textId="77777777" w:rsidR="00D60AFC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 w:rsidRPr="00F71394">
              <w:rPr>
                <w:color w:val="auto"/>
              </w:rPr>
              <w:t xml:space="preserve">Předmětem </w:t>
            </w:r>
            <w:r w:rsidR="003A7DD8">
              <w:rPr>
                <w:color w:val="auto"/>
              </w:rPr>
              <w:t>záměru</w:t>
            </w:r>
            <w:r w:rsidRPr="00F71394">
              <w:rPr>
                <w:color w:val="auto"/>
              </w:rPr>
              <w:t xml:space="preserve"> </w:t>
            </w:r>
            <w:del w:id="7" w:author="Janák Jakub" w:date="2023-07-20T14:27:00Z">
              <w:r w:rsidRPr="00F71394" w:rsidDel="002204E0">
                <w:rPr>
                  <w:color w:val="auto"/>
                </w:rPr>
                <w:delText xml:space="preserve">je </w:delText>
              </w:r>
            </w:del>
            <w:ins w:id="8" w:author="Janák Jakub" w:date="2023-07-20T14:27:00Z">
              <w:r w:rsidR="002204E0">
                <w:rPr>
                  <w:color w:val="auto"/>
                </w:rPr>
                <w:t>je</w:t>
              </w:r>
            </w:ins>
            <w:ins w:id="9" w:author="Janák Jakub" w:date="2023-07-20T14:24:00Z">
              <w:r w:rsidR="002204E0">
                <w:rPr>
                  <w:color w:val="auto"/>
                </w:rPr>
                <w:t xml:space="preserve"> </w:t>
              </w:r>
            </w:ins>
            <w:r w:rsidR="00F24B66">
              <w:rPr>
                <w:color w:val="auto"/>
              </w:rPr>
              <w:t>provedení výběru dodavatele</w:t>
            </w:r>
            <w:del w:id="10" w:author="Janák Jakub" w:date="2023-07-20T14:25:00Z">
              <w:r w:rsidR="00D60AFC" w:rsidDel="002204E0">
                <w:rPr>
                  <w:color w:val="auto"/>
                </w:rPr>
                <w:delText>, v termínu září až listopad 2023</w:delText>
              </w:r>
            </w:del>
            <w:del w:id="11" w:author="Janák Jakub" w:date="2023-07-20T14:27:00Z">
              <w:r w:rsidR="00D60AFC" w:rsidDel="002204E0">
                <w:rPr>
                  <w:color w:val="auto"/>
                </w:rPr>
                <w:delText>,</w:delText>
              </w:r>
            </w:del>
            <w:r w:rsidR="00F24B66">
              <w:rPr>
                <w:color w:val="auto"/>
              </w:rPr>
              <w:t xml:space="preserve"> na </w:t>
            </w:r>
            <w:r w:rsidRPr="00F71394">
              <w:rPr>
                <w:color w:val="auto"/>
              </w:rPr>
              <w:t>výměn</w:t>
            </w:r>
            <w:r w:rsidR="00F24B66">
              <w:rPr>
                <w:color w:val="auto"/>
              </w:rPr>
              <w:t>u</w:t>
            </w:r>
            <w:r w:rsidRPr="00F71394">
              <w:rPr>
                <w:color w:val="auto"/>
              </w:rPr>
              <w:t xml:space="preserve"> </w:t>
            </w:r>
            <w:del w:id="12" w:author="Janák Jakub" w:date="2023-07-20T14:30:00Z">
              <w:r w:rsidR="00F24B66" w:rsidRPr="00F71394" w:rsidDel="002204E0">
                <w:rPr>
                  <w:color w:val="auto"/>
                </w:rPr>
                <w:delText xml:space="preserve">dvou </w:delText>
              </w:r>
            </w:del>
            <w:r w:rsidRPr="00F71394">
              <w:rPr>
                <w:color w:val="auto"/>
              </w:rPr>
              <w:t xml:space="preserve">stávajících vzduchotechnických jednotek </w:t>
            </w:r>
            <w:ins w:id="13" w:author="Janák Jakub" w:date="2023-07-20T14:27:00Z">
              <w:r w:rsidR="002204E0">
                <w:rPr>
                  <w:color w:val="auto"/>
                </w:rPr>
                <w:t xml:space="preserve">(dále „VZT“) </w:t>
              </w:r>
            </w:ins>
            <w:r w:rsidRPr="00F71394">
              <w:rPr>
                <w:color w:val="auto"/>
              </w:rPr>
              <w:t xml:space="preserve">pro větrání trezorů </w:t>
            </w:r>
            <w:r w:rsidR="00474E31">
              <w:rPr>
                <w:color w:val="auto"/>
              </w:rPr>
              <w:t xml:space="preserve">ve </w:t>
            </w:r>
            <w:r w:rsidRPr="00F71394">
              <w:rPr>
                <w:color w:val="auto"/>
              </w:rPr>
              <w:t>3.</w:t>
            </w:r>
            <w:r w:rsidR="002C4149">
              <w:rPr>
                <w:color w:val="auto"/>
              </w:rPr>
              <w:t xml:space="preserve"> </w:t>
            </w:r>
            <w:proofErr w:type="gramStart"/>
            <w:r w:rsidRPr="00F71394">
              <w:rPr>
                <w:color w:val="auto"/>
              </w:rPr>
              <w:t>PP</w:t>
            </w:r>
            <w:del w:id="14" w:author="Janák Jakub" w:date="2023-07-20T14:28:00Z">
              <w:r w:rsidRPr="00F71394" w:rsidDel="002204E0">
                <w:rPr>
                  <w:color w:val="auto"/>
                </w:rPr>
                <w:delText xml:space="preserve"> a</w:delText>
              </w:r>
            </w:del>
            <w:ins w:id="15" w:author="Janák Jakub" w:date="2023-07-20T14:28:00Z">
              <w:r w:rsidR="002204E0">
                <w:rPr>
                  <w:color w:val="auto"/>
                </w:rPr>
                <w:t xml:space="preserve">, </w:t>
              </w:r>
            </w:ins>
            <w:r w:rsidRPr="00F71394">
              <w:rPr>
                <w:color w:val="auto"/>
              </w:rPr>
              <w:t xml:space="preserve"> 4.</w:t>
            </w:r>
            <w:r w:rsidR="002C4149">
              <w:rPr>
                <w:color w:val="auto"/>
              </w:rPr>
              <w:t xml:space="preserve"> </w:t>
            </w:r>
            <w:r w:rsidRPr="00F71394">
              <w:rPr>
                <w:color w:val="auto"/>
              </w:rPr>
              <w:t>PP</w:t>
            </w:r>
            <w:proofErr w:type="gramEnd"/>
            <w:ins w:id="16" w:author="Janák Jakub" w:date="2023-07-20T14:28:00Z">
              <w:r w:rsidR="002204E0">
                <w:rPr>
                  <w:color w:val="auto"/>
                </w:rPr>
                <w:t xml:space="preserve"> a </w:t>
              </w:r>
            </w:ins>
            <w:ins w:id="17" w:author="Janák Jakub" w:date="2023-07-20T14:29:00Z">
              <w:r w:rsidR="002204E0">
                <w:rPr>
                  <w:color w:val="auto"/>
                </w:rPr>
                <w:t xml:space="preserve">jednotek </w:t>
              </w:r>
              <w:r w:rsidR="002204E0" w:rsidRPr="00F71394">
                <w:rPr>
                  <w:color w:val="auto"/>
                </w:rPr>
                <w:t>pro větrání d</w:t>
              </w:r>
              <w:r w:rsidR="002204E0">
                <w:rPr>
                  <w:color w:val="auto"/>
                </w:rPr>
                <w:t xml:space="preserve">otačních boxů v 1. NP v </w:t>
              </w:r>
              <w:r w:rsidR="002204E0" w:rsidRPr="00F71394">
                <w:rPr>
                  <w:color w:val="auto"/>
                </w:rPr>
                <w:t>objektu ČNB, Rooseveltova 20</w:t>
              </w:r>
              <w:r w:rsidR="002204E0">
                <w:rPr>
                  <w:color w:val="auto"/>
                </w:rPr>
                <w:t>,</w:t>
              </w:r>
              <w:r w:rsidR="002204E0" w:rsidRPr="00F71394">
                <w:rPr>
                  <w:color w:val="auto"/>
                </w:rPr>
                <w:t xml:space="preserve"> Brno</w:t>
              </w:r>
              <w:r w:rsidR="002204E0">
                <w:rPr>
                  <w:color w:val="auto"/>
                </w:rPr>
                <w:t xml:space="preserve"> s</w:t>
              </w:r>
            </w:ins>
            <w:ins w:id="18" w:author="Janák Jakub" w:date="2023-07-20T14:32:00Z">
              <w:r w:rsidR="002204E0">
                <w:rPr>
                  <w:color w:val="auto"/>
                </w:rPr>
                <w:t xml:space="preserve"> plánovou </w:t>
              </w:r>
            </w:ins>
            <w:ins w:id="19" w:author="Janák Jakub" w:date="2023-07-20T14:29:00Z">
              <w:r w:rsidR="002204E0">
                <w:rPr>
                  <w:color w:val="auto"/>
                </w:rPr>
                <w:t xml:space="preserve">realizací </w:t>
              </w:r>
            </w:ins>
            <w:ins w:id="20" w:author="Janák Jakub" w:date="2023-07-20T14:32:00Z">
              <w:r w:rsidR="002204E0">
                <w:rPr>
                  <w:color w:val="auto"/>
                </w:rPr>
                <w:t xml:space="preserve">v </w:t>
              </w:r>
            </w:ins>
            <w:ins w:id="21" w:author="Janák Jakub" w:date="2023-07-20T14:29:00Z">
              <w:r w:rsidR="002204E0">
                <w:rPr>
                  <w:color w:val="auto"/>
                </w:rPr>
                <w:t>½ r. 2024.</w:t>
              </w:r>
            </w:ins>
            <w:ins w:id="22" w:author="Janák Jakub" w:date="2023-07-20T14:27:00Z">
              <w:r w:rsidR="002204E0">
                <w:rPr>
                  <w:color w:val="auto"/>
                </w:rPr>
                <w:t xml:space="preserve"> </w:t>
              </w:r>
            </w:ins>
            <w:ins w:id="23" w:author="Janák Jakub" w:date="2023-07-21T13:53:00Z">
              <w:r w:rsidR="00BB6251">
                <w:rPr>
                  <w:color w:val="auto"/>
                </w:rPr>
                <w:t>D</w:t>
              </w:r>
            </w:ins>
            <w:ins w:id="24" w:author="Janák Jakub" w:date="2023-07-20T14:30:00Z">
              <w:r w:rsidR="002204E0">
                <w:rPr>
                  <w:color w:val="auto"/>
                </w:rPr>
                <w:t>ojde</w:t>
              </w:r>
            </w:ins>
            <w:ins w:id="25" w:author="Janák Jakub" w:date="2023-07-21T13:53:00Z">
              <w:r w:rsidR="00BB6251">
                <w:rPr>
                  <w:color w:val="auto"/>
                </w:rPr>
                <w:t xml:space="preserve"> tak</w:t>
              </w:r>
            </w:ins>
            <w:ins w:id="26" w:author="Janák Jakub" w:date="2023-07-20T14:30:00Z">
              <w:r w:rsidR="002204E0">
                <w:rPr>
                  <w:color w:val="auto"/>
                </w:rPr>
                <w:t xml:space="preserve"> k</w:t>
              </w:r>
            </w:ins>
            <w:ins w:id="27" w:author="Janák Jakub" w:date="2023-07-20T14:31:00Z">
              <w:r w:rsidR="002204E0">
                <w:rPr>
                  <w:color w:val="auto"/>
                </w:rPr>
                <w:t>e </w:t>
              </w:r>
            </w:ins>
            <w:ins w:id="28" w:author="Janák Jakub" w:date="2023-07-20T14:30:00Z">
              <w:r w:rsidR="002204E0">
                <w:rPr>
                  <w:color w:val="auto"/>
                </w:rPr>
                <w:t xml:space="preserve">sloučení </w:t>
              </w:r>
            </w:ins>
            <w:ins w:id="29" w:author="Janák Jakub" w:date="2023-07-20T14:31:00Z">
              <w:r w:rsidR="002204E0">
                <w:rPr>
                  <w:color w:val="auto"/>
                </w:rPr>
                <w:t>VZT jednotek</w:t>
              </w:r>
            </w:ins>
            <w:del w:id="30" w:author="Janák Jakub" w:date="2023-07-20T14:28:00Z">
              <w:r w:rsidR="00474E31" w:rsidDel="002204E0">
                <w:rPr>
                  <w:color w:val="auto"/>
                </w:rPr>
                <w:delText>,</w:delText>
              </w:r>
            </w:del>
            <w:del w:id="31" w:author="Janák Jakub" w:date="2023-07-20T14:31:00Z">
              <w:r w:rsidRPr="00F71394" w:rsidDel="002204E0">
                <w:rPr>
                  <w:color w:val="auto"/>
                </w:rPr>
                <w:delText xml:space="preserve"> jejich sloučení</w:delText>
              </w:r>
            </w:del>
            <w:r w:rsidR="00474E31">
              <w:rPr>
                <w:color w:val="auto"/>
              </w:rPr>
              <w:t>,</w:t>
            </w:r>
            <w:ins w:id="32" w:author="Janák Jakub" w:date="2023-07-20T14:31:00Z">
              <w:r w:rsidR="002F6A33">
                <w:rPr>
                  <w:color w:val="auto"/>
                </w:rPr>
                <w:t xml:space="preserve"> technické</w:t>
              </w:r>
              <w:r w:rsidR="002204E0">
                <w:rPr>
                  <w:color w:val="auto"/>
                </w:rPr>
                <w:t xml:space="preserve"> a výkonové</w:t>
              </w:r>
            </w:ins>
            <w:r w:rsidR="00F24B66">
              <w:rPr>
                <w:color w:val="auto"/>
              </w:rPr>
              <w:t xml:space="preserve"> </w:t>
            </w:r>
            <w:r w:rsidR="00474E31">
              <w:rPr>
                <w:color w:val="auto"/>
              </w:rPr>
              <w:t>optimalizac</w:t>
            </w:r>
            <w:ins w:id="33" w:author="Janák Jakub" w:date="2023-07-21T13:53:00Z">
              <w:r w:rsidR="00BB6251">
                <w:rPr>
                  <w:color w:val="auto"/>
                </w:rPr>
                <w:t>i</w:t>
              </w:r>
            </w:ins>
            <w:del w:id="34" w:author="Janák Jakub" w:date="2023-07-21T13:53:00Z">
              <w:r w:rsidR="00474E31" w:rsidDel="00BB6251">
                <w:rPr>
                  <w:color w:val="auto"/>
                </w:rPr>
                <w:delText>e</w:delText>
              </w:r>
            </w:del>
            <w:r w:rsidR="00F24B66">
              <w:rPr>
                <w:color w:val="auto"/>
              </w:rPr>
              <w:t xml:space="preserve"> </w:t>
            </w:r>
            <w:del w:id="35" w:author="Janák Jakub" w:date="2023-07-20T14:32:00Z">
              <w:r w:rsidR="00474E31" w:rsidDel="002204E0">
                <w:rPr>
                  <w:color w:val="auto"/>
                </w:rPr>
                <w:delText xml:space="preserve">výkonu </w:delText>
              </w:r>
            </w:del>
            <w:ins w:id="36" w:author="Janák Jakub" w:date="2023-07-20T14:32:00Z">
              <w:r w:rsidR="002204E0">
                <w:rPr>
                  <w:color w:val="auto"/>
                </w:rPr>
                <w:t>vč.</w:t>
              </w:r>
            </w:ins>
            <w:del w:id="37" w:author="Janák Jakub" w:date="2023-07-20T14:32:00Z">
              <w:r w:rsidR="00474E31" w:rsidDel="002204E0">
                <w:rPr>
                  <w:color w:val="auto"/>
                </w:rPr>
                <w:delText>a</w:delText>
              </w:r>
            </w:del>
            <w:r w:rsidR="00474E31">
              <w:rPr>
                <w:color w:val="auto"/>
              </w:rPr>
              <w:t xml:space="preserve"> </w:t>
            </w:r>
            <w:ins w:id="38" w:author="Janák Jakub" w:date="2023-07-21T11:33:00Z">
              <w:r w:rsidR="00A8131E">
                <w:rPr>
                  <w:color w:val="auto"/>
                </w:rPr>
                <w:t>zvýšení komfortu pracovníků v</w:t>
              </w:r>
            </w:ins>
            <w:ins w:id="39" w:author="Janák Jakub" w:date="2023-07-21T13:53:00Z">
              <w:r w:rsidR="00BB6251">
                <w:rPr>
                  <w:color w:val="auto"/>
                </w:rPr>
                <w:t> suterén</w:t>
              </w:r>
            </w:ins>
            <w:ins w:id="40" w:author="Janák Jakub" w:date="2023-07-21T13:54:00Z">
              <w:r w:rsidR="00BB6251">
                <w:rPr>
                  <w:color w:val="auto"/>
                </w:rPr>
                <w:t>n</w:t>
              </w:r>
            </w:ins>
            <w:ins w:id="41" w:author="Janák Jakub" w:date="2023-07-21T13:53:00Z">
              <w:r w:rsidR="00BB6251">
                <w:rPr>
                  <w:color w:val="auto"/>
                </w:rPr>
                <w:t>ích prostorách budovy.</w:t>
              </w:r>
            </w:ins>
            <w:del w:id="42" w:author="Janák Jakub" w:date="2023-07-21T13:53:00Z">
              <w:r w:rsidR="00474E31" w:rsidDel="00BB6251">
                <w:rPr>
                  <w:color w:val="auto"/>
                </w:rPr>
                <w:delText>úprav</w:delText>
              </w:r>
            </w:del>
            <w:del w:id="43" w:author="Janák Jakub" w:date="2023-07-20T14:32:00Z">
              <w:r w:rsidR="00474E31" w:rsidDel="002204E0">
                <w:rPr>
                  <w:color w:val="auto"/>
                </w:rPr>
                <w:delText>a</w:delText>
              </w:r>
            </w:del>
            <w:del w:id="44" w:author="Janák Jakub" w:date="2023-07-21T13:53:00Z">
              <w:r w:rsidR="00474E31" w:rsidDel="00BB6251">
                <w:rPr>
                  <w:color w:val="auto"/>
                </w:rPr>
                <w:delText xml:space="preserve"> distribučního vedení. </w:delText>
              </w:r>
            </w:del>
            <w:del w:id="45" w:author="Janák Jakub" w:date="2023-07-20T14:32:00Z">
              <w:r w:rsidRPr="00F71394" w:rsidDel="002204E0">
                <w:rPr>
                  <w:color w:val="auto"/>
                </w:rPr>
                <w:delText xml:space="preserve">Dále </w:delText>
              </w:r>
              <w:r w:rsidR="00474E31" w:rsidDel="002204E0">
                <w:rPr>
                  <w:color w:val="auto"/>
                </w:rPr>
                <w:delText>obnova</w:delText>
              </w:r>
              <w:r w:rsidR="00F24B66" w:rsidDel="002204E0">
                <w:rPr>
                  <w:color w:val="auto"/>
                </w:rPr>
                <w:delText xml:space="preserve"> a sloučení</w:delText>
              </w:r>
              <w:r w:rsidRPr="00F71394" w:rsidDel="002204E0">
                <w:rPr>
                  <w:color w:val="auto"/>
                </w:rPr>
                <w:delText xml:space="preserve"> </w:delText>
              </w:r>
              <w:r w:rsidR="00F24B66" w:rsidRPr="00F71394" w:rsidDel="002204E0">
                <w:rPr>
                  <w:color w:val="auto"/>
                </w:rPr>
                <w:delText xml:space="preserve">dvou </w:delText>
              </w:r>
              <w:r w:rsidRPr="00F71394" w:rsidDel="002204E0">
                <w:rPr>
                  <w:color w:val="auto"/>
                </w:rPr>
                <w:delText>stávajících vzduchotechnických jednotek pro větrání d</w:delText>
              </w:r>
              <w:r w:rsidR="00474E31" w:rsidDel="002204E0">
                <w:rPr>
                  <w:color w:val="auto"/>
                </w:rPr>
                <w:delText>otačních boxů v 1.</w:delText>
              </w:r>
              <w:r w:rsidR="002C4149" w:rsidDel="002204E0">
                <w:rPr>
                  <w:color w:val="auto"/>
                </w:rPr>
                <w:delText xml:space="preserve"> </w:delText>
              </w:r>
              <w:r w:rsidR="00474E31" w:rsidDel="002204E0">
                <w:rPr>
                  <w:color w:val="auto"/>
                </w:rPr>
                <w:delText xml:space="preserve">NP </w:delText>
              </w:r>
            </w:del>
            <w:del w:id="46" w:author="Janák Jakub" w:date="2023-07-20T14:29:00Z">
              <w:r w:rsidR="00474E31" w:rsidDel="002204E0">
                <w:rPr>
                  <w:color w:val="auto"/>
                </w:rPr>
                <w:delText xml:space="preserve">v </w:delText>
              </w:r>
              <w:r w:rsidRPr="00F71394" w:rsidDel="002204E0">
                <w:rPr>
                  <w:color w:val="auto"/>
                </w:rPr>
                <w:delText>objektu ČNB, Rooseveltova 20</w:delText>
              </w:r>
              <w:r w:rsidR="00474E31" w:rsidDel="002204E0">
                <w:rPr>
                  <w:color w:val="auto"/>
                </w:rPr>
                <w:delText>,</w:delText>
              </w:r>
              <w:r w:rsidR="00474E31" w:rsidRPr="00F71394" w:rsidDel="002204E0">
                <w:rPr>
                  <w:color w:val="auto"/>
                </w:rPr>
                <w:delText xml:space="preserve"> Brno</w:delText>
              </w:r>
              <w:r w:rsidR="00D60AFC" w:rsidDel="002204E0">
                <w:rPr>
                  <w:color w:val="auto"/>
                </w:rPr>
                <w:delText xml:space="preserve"> s realizací únor až duben 2024.</w:delText>
              </w:r>
            </w:del>
          </w:p>
          <w:p w14:paraId="3007064D" w14:textId="77777777" w:rsidR="00E00E24" w:rsidRPr="008C793B" w:rsidRDefault="00E00E24" w:rsidP="00E00E24">
            <w:pPr>
              <w:spacing w:before="280" w:line="240" w:lineRule="auto"/>
              <w:jc w:val="both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Stávající stav</w:t>
            </w:r>
          </w:p>
          <w:p w14:paraId="188976D7" w14:textId="77777777" w:rsidR="00D60AFC" w:rsidRPr="00D60AFC" w:rsidDel="00D304C8" w:rsidRDefault="00D60AFC" w:rsidP="00D60AFC">
            <w:pPr>
              <w:spacing w:before="280" w:line="240" w:lineRule="auto"/>
              <w:jc w:val="both"/>
              <w:rPr>
                <w:del w:id="47" w:author="Janák Jakub" w:date="2023-07-20T14:38:00Z"/>
                <w:color w:val="auto"/>
              </w:rPr>
            </w:pPr>
            <w:r w:rsidRPr="00D60AFC">
              <w:rPr>
                <w:color w:val="auto"/>
              </w:rPr>
              <w:t xml:space="preserve">Provoz zajišťují celkem čtyři jednotky </w:t>
            </w:r>
            <w:ins w:id="48" w:author="Janák Jakub" w:date="2023-07-20T14:35:00Z">
              <w:r w:rsidR="00D304C8">
                <w:rPr>
                  <w:color w:val="auto"/>
                </w:rPr>
                <w:t>typ</w:t>
              </w:r>
            </w:ins>
            <w:ins w:id="49" w:author="Janák Jakub" w:date="2023-07-21T14:56:00Z">
              <w:r w:rsidR="002F6A33">
                <w:rPr>
                  <w:color w:val="auto"/>
                </w:rPr>
                <w:t>u</w:t>
              </w:r>
            </w:ins>
            <w:ins w:id="50" w:author="Janák Jakub" w:date="2023-07-20T14:35:00Z">
              <w:r w:rsidR="00D304C8">
                <w:rPr>
                  <w:color w:val="auto"/>
                </w:rPr>
                <w:t xml:space="preserve"> </w:t>
              </w:r>
            </w:ins>
            <w:r w:rsidRPr="00D60AFC">
              <w:rPr>
                <w:color w:val="auto"/>
              </w:rPr>
              <w:t xml:space="preserve">KDK již neexistujícího výrobce </w:t>
            </w:r>
            <w:proofErr w:type="spellStart"/>
            <w:r w:rsidRPr="00D60AFC">
              <w:rPr>
                <w:color w:val="auto"/>
              </w:rPr>
              <w:t>Kovona</w:t>
            </w:r>
            <w:proofErr w:type="spellEnd"/>
            <w:r w:rsidRPr="00D60AFC">
              <w:rPr>
                <w:color w:val="auto"/>
              </w:rPr>
              <w:t xml:space="preserve"> Karviná</w:t>
            </w:r>
            <w:r w:rsidR="00645AE1">
              <w:rPr>
                <w:color w:val="auto"/>
              </w:rPr>
              <w:t xml:space="preserve"> (</w:t>
            </w:r>
            <w:del w:id="51" w:author="Mikeš Jiří" w:date="2023-07-26T13:08:00Z">
              <w:r w:rsidR="00645AE1" w:rsidDel="00DE27E1">
                <w:rPr>
                  <w:color w:val="auto"/>
                </w:rPr>
                <w:delText>2003</w:delText>
              </w:r>
            </w:del>
            <w:ins w:id="52" w:author="Mikeš Jiří" w:date="2023-07-26T13:08:00Z">
              <w:r w:rsidR="00DE27E1">
                <w:rPr>
                  <w:color w:val="auto"/>
                </w:rPr>
                <w:t>1993</w:t>
              </w:r>
            </w:ins>
            <w:r w:rsidR="00645AE1">
              <w:rPr>
                <w:color w:val="auto"/>
              </w:rPr>
              <w:t>)</w:t>
            </w:r>
            <w:r w:rsidRPr="00D60AFC">
              <w:rPr>
                <w:color w:val="auto"/>
              </w:rPr>
              <w:t xml:space="preserve">, které vybočují ze všech unifikovaných řad vzduchotechnických jednotek. Náhradní díly se </w:t>
            </w:r>
            <w:ins w:id="53" w:author="Janák Jakub" w:date="2023-07-20T14:36:00Z">
              <w:r w:rsidR="00D304C8">
                <w:rPr>
                  <w:color w:val="auto"/>
                </w:rPr>
                <w:t xml:space="preserve">již nevyrábějí a při poruše zařízení je vždy nutné </w:t>
              </w:r>
            </w:ins>
            <w:ins w:id="54" w:author="Janák Jakub" w:date="2023-07-21T14:57:00Z">
              <w:r w:rsidR="002F6A33">
                <w:rPr>
                  <w:color w:val="auto"/>
                </w:rPr>
                <w:t>provést</w:t>
              </w:r>
            </w:ins>
            <w:ins w:id="55" w:author="Janák Jakub" w:date="2023-07-20T14:36:00Z">
              <w:r w:rsidR="00D304C8">
                <w:rPr>
                  <w:color w:val="auto"/>
                </w:rPr>
                <w:t xml:space="preserve"> alternativ</w:t>
              </w:r>
            </w:ins>
            <w:ins w:id="56" w:author="Janák Jakub" w:date="2023-07-21T14:57:00Z">
              <w:r w:rsidR="002F6A33">
                <w:rPr>
                  <w:color w:val="auto"/>
                </w:rPr>
                <w:t>ní</w:t>
              </w:r>
            </w:ins>
            <w:ins w:id="57" w:author="Janák Jakub" w:date="2023-07-20T14:36:00Z">
              <w:r w:rsidR="002F6A33">
                <w:rPr>
                  <w:color w:val="auto"/>
                </w:rPr>
                <w:t xml:space="preserve"> opravu vč. objednávky náhradních dílů</w:t>
              </w:r>
              <w:r w:rsidR="00D304C8">
                <w:rPr>
                  <w:color w:val="auto"/>
                </w:rPr>
                <w:t xml:space="preserve"> na zakázku, což generuje vysoké náklady na údržbu. </w:t>
              </w:r>
            </w:ins>
            <w:ins w:id="58" w:author="Janák Jakub" w:date="2023-07-20T14:40:00Z">
              <w:r w:rsidR="00D304C8">
                <w:rPr>
                  <w:color w:val="auto"/>
                </w:rPr>
                <w:t>Stávající zapojení a morální zastarání jednotek</w:t>
              </w:r>
            </w:ins>
            <w:ins w:id="59" w:author="Janák Jakub" w:date="2023-07-20T14:36:00Z">
              <w:r w:rsidR="00D304C8">
                <w:rPr>
                  <w:color w:val="auto"/>
                </w:rPr>
                <w:t xml:space="preserve"> je z</w:t>
              </w:r>
            </w:ins>
            <w:ins w:id="60" w:author="Janák Jakub" w:date="2023-07-20T14:37:00Z">
              <w:r w:rsidR="00D304C8">
                <w:rPr>
                  <w:color w:val="auto"/>
                </w:rPr>
                <w:t> </w:t>
              </w:r>
            </w:ins>
            <w:ins w:id="61" w:author="Janák Jakub" w:date="2023-07-20T14:36:00Z">
              <w:r w:rsidR="00D304C8">
                <w:rPr>
                  <w:color w:val="auto"/>
                </w:rPr>
                <w:t xml:space="preserve">dnešního </w:t>
              </w:r>
            </w:ins>
            <w:ins w:id="62" w:author="Janák Jakub" w:date="2023-07-20T14:38:00Z">
              <w:r w:rsidR="00D304C8">
                <w:rPr>
                  <w:color w:val="auto"/>
                </w:rPr>
                <w:t xml:space="preserve">technologického </w:t>
              </w:r>
            </w:ins>
            <w:ins w:id="63" w:author="Janák Jakub" w:date="2023-07-20T15:17:00Z">
              <w:r w:rsidR="000F7B61">
                <w:rPr>
                  <w:color w:val="auto"/>
                </w:rPr>
                <w:t>pohledu</w:t>
              </w:r>
            </w:ins>
            <w:ins w:id="64" w:author="Janák Jakub" w:date="2023-07-20T14:38:00Z">
              <w:r w:rsidR="00D304C8">
                <w:rPr>
                  <w:color w:val="auto"/>
                </w:rPr>
                <w:t xml:space="preserve"> </w:t>
              </w:r>
            </w:ins>
            <w:ins w:id="65" w:author="Janák Jakub" w:date="2023-07-21T14:58:00Z">
              <w:r w:rsidR="002F6A33">
                <w:rPr>
                  <w:color w:val="auto"/>
                </w:rPr>
                <w:t>překonané</w:t>
              </w:r>
            </w:ins>
            <w:ins w:id="66" w:author="Janák Jakub" w:date="2023-07-20T14:38:00Z">
              <w:r w:rsidR="00D304C8">
                <w:rPr>
                  <w:color w:val="auto"/>
                </w:rPr>
                <w:t xml:space="preserve"> a nehospodárné.</w:t>
              </w:r>
            </w:ins>
            <w:del w:id="67" w:author="Janák Jakub" w:date="2023-07-20T14:38:00Z">
              <w:r w:rsidRPr="00D60AFC" w:rsidDel="00D304C8">
                <w:rPr>
                  <w:color w:val="auto"/>
                </w:rPr>
                <w:delText xml:space="preserve">vyrábějí s vysokým nákladem na </w:delText>
              </w:r>
            </w:del>
            <w:del w:id="68" w:author="Janák Jakub" w:date="2023-07-20T14:35:00Z">
              <w:r w:rsidRPr="00D60AFC" w:rsidDel="00D304C8">
                <w:rPr>
                  <w:color w:val="auto"/>
                </w:rPr>
                <w:delText xml:space="preserve">zakázku </w:delText>
              </w:r>
            </w:del>
            <w:del w:id="69" w:author="Janák Jakub" w:date="2023-07-20T14:38:00Z">
              <w:r w:rsidRPr="00D60AFC" w:rsidDel="00D304C8">
                <w:rPr>
                  <w:color w:val="auto"/>
                </w:rPr>
                <w:delText>a provoz jednotek je neekonomický.</w:delText>
              </w:r>
            </w:del>
          </w:p>
          <w:p w14:paraId="6CA0D8CA" w14:textId="77777777" w:rsidR="00D304C8" w:rsidRDefault="00D304C8" w:rsidP="00E00E24">
            <w:pPr>
              <w:spacing w:before="280" w:line="240" w:lineRule="auto"/>
              <w:jc w:val="both"/>
              <w:rPr>
                <w:ins w:id="70" w:author="Janák Jakub" w:date="2023-07-20T14:38:00Z"/>
                <w:color w:val="auto"/>
              </w:rPr>
            </w:pPr>
          </w:p>
          <w:p w14:paraId="71A9B08B" w14:textId="77777777" w:rsidR="00E00E24" w:rsidRPr="0070378C" w:rsidRDefault="00E00E24" w:rsidP="00E00E24">
            <w:pPr>
              <w:spacing w:before="280" w:line="240" w:lineRule="auto"/>
              <w:jc w:val="both"/>
              <w:rPr>
                <w:color w:val="auto"/>
              </w:rPr>
            </w:pPr>
            <w:r w:rsidRPr="0070378C">
              <w:rPr>
                <w:color w:val="auto"/>
              </w:rPr>
              <w:t xml:space="preserve">Prostory trezoru jsou </w:t>
            </w:r>
            <w:r w:rsidR="00D648ED" w:rsidRPr="0070378C">
              <w:rPr>
                <w:color w:val="auto"/>
              </w:rPr>
              <w:t>nucen</w:t>
            </w:r>
            <w:r w:rsidR="00D648ED">
              <w:rPr>
                <w:color w:val="auto"/>
              </w:rPr>
              <w:t xml:space="preserve">ě </w:t>
            </w:r>
            <w:r w:rsidRPr="0070378C">
              <w:rPr>
                <w:color w:val="auto"/>
              </w:rPr>
              <w:t xml:space="preserve">větrány </w:t>
            </w:r>
            <w:r w:rsidR="00474E31">
              <w:rPr>
                <w:color w:val="auto"/>
              </w:rPr>
              <w:t>čerstv</w:t>
            </w:r>
            <w:r w:rsidR="00D648ED">
              <w:rPr>
                <w:color w:val="auto"/>
              </w:rPr>
              <w:t xml:space="preserve">ým </w:t>
            </w:r>
            <w:r w:rsidRPr="0070378C">
              <w:rPr>
                <w:color w:val="auto"/>
              </w:rPr>
              <w:t>vzduch</w:t>
            </w:r>
            <w:r w:rsidR="00D648ED">
              <w:rPr>
                <w:color w:val="auto"/>
              </w:rPr>
              <w:t>em</w:t>
            </w:r>
            <w:r w:rsidRPr="0070378C">
              <w:rPr>
                <w:color w:val="auto"/>
              </w:rPr>
              <w:t>. Každ</w:t>
            </w:r>
            <w:r w:rsidR="00D648ED">
              <w:rPr>
                <w:color w:val="auto"/>
              </w:rPr>
              <w:t xml:space="preserve">é patro </w:t>
            </w:r>
            <w:r w:rsidRPr="0070378C">
              <w:rPr>
                <w:color w:val="auto"/>
              </w:rPr>
              <w:t>trezor</w:t>
            </w:r>
            <w:r w:rsidR="00D648ED">
              <w:rPr>
                <w:color w:val="auto"/>
              </w:rPr>
              <w:t>u</w:t>
            </w:r>
            <w:r w:rsidRPr="0070378C">
              <w:rPr>
                <w:color w:val="auto"/>
              </w:rPr>
              <w:t xml:space="preserve"> je větrán</w:t>
            </w:r>
            <w:r w:rsidR="00D648ED">
              <w:rPr>
                <w:color w:val="auto"/>
              </w:rPr>
              <w:t>o</w:t>
            </w:r>
            <w:r w:rsidRPr="0070378C">
              <w:rPr>
                <w:color w:val="auto"/>
              </w:rPr>
              <w:t xml:space="preserve"> samostatným vzduchotechnickým zařízením typu KDK</w:t>
            </w:r>
            <w:r w:rsidR="00521216">
              <w:rPr>
                <w:color w:val="auto"/>
              </w:rPr>
              <w:t xml:space="preserve"> </w:t>
            </w:r>
            <w:r w:rsidRPr="0070378C">
              <w:rPr>
                <w:color w:val="auto"/>
              </w:rPr>
              <w:t>040. Tyto jednotky jsou instalovány ve strojovně vzduchotechniky v</w:t>
            </w:r>
            <w:r w:rsidR="00D648ED">
              <w:rPr>
                <w:color w:val="auto"/>
              </w:rPr>
              <w:t>e</w:t>
            </w:r>
            <w:r w:rsidRPr="0070378C">
              <w:rPr>
                <w:color w:val="auto"/>
              </w:rPr>
              <w:t xml:space="preserve"> 2.</w:t>
            </w:r>
            <w:r w:rsidR="002C4149">
              <w:rPr>
                <w:color w:val="auto"/>
              </w:rPr>
              <w:t xml:space="preserve"> </w:t>
            </w:r>
            <w:r w:rsidRPr="0070378C">
              <w:rPr>
                <w:color w:val="auto"/>
              </w:rPr>
              <w:t>PP</w:t>
            </w:r>
            <w:r>
              <w:rPr>
                <w:color w:val="auto"/>
              </w:rPr>
              <w:t>.</w:t>
            </w:r>
            <w:r w:rsidRPr="0070378C">
              <w:rPr>
                <w:color w:val="auto"/>
              </w:rPr>
              <w:t xml:space="preserve"> Stávající VZT jedn</w:t>
            </w:r>
            <w:r w:rsidR="00D648ED">
              <w:rPr>
                <w:color w:val="auto"/>
              </w:rPr>
              <w:t>otky nejsou vybaveny chlazením ani zpětným získáváním tepla z odpadního vzduchu a</w:t>
            </w:r>
            <w:r w:rsidR="003A7DD8">
              <w:rPr>
                <w:color w:val="auto"/>
              </w:rPr>
              <w:t xml:space="preserve"> z toho</w:t>
            </w:r>
            <w:r w:rsidR="00D648ED">
              <w:rPr>
                <w:color w:val="auto"/>
              </w:rPr>
              <w:t>to</w:t>
            </w:r>
            <w:r w:rsidR="003A7DD8">
              <w:rPr>
                <w:color w:val="auto"/>
              </w:rPr>
              <w:t xml:space="preserve"> důvodu </w:t>
            </w:r>
            <w:r w:rsidR="00D648ED">
              <w:rPr>
                <w:color w:val="auto"/>
              </w:rPr>
              <w:t>se do</w:t>
            </w:r>
            <w:r w:rsidRPr="0070378C">
              <w:rPr>
                <w:color w:val="auto"/>
              </w:rPr>
              <w:t xml:space="preserve"> </w:t>
            </w:r>
            <w:commentRangeStart w:id="71"/>
            <w:r w:rsidRPr="0070378C">
              <w:rPr>
                <w:color w:val="auto"/>
              </w:rPr>
              <w:t>trezorů</w:t>
            </w:r>
            <w:commentRangeEnd w:id="71"/>
            <w:r w:rsidR="00D304C8">
              <w:rPr>
                <w:rStyle w:val="Odkaznakoment"/>
              </w:rPr>
              <w:commentReference w:id="71"/>
            </w:r>
            <w:r w:rsidRPr="0070378C">
              <w:rPr>
                <w:color w:val="auto"/>
              </w:rPr>
              <w:t xml:space="preserve"> </w:t>
            </w:r>
            <w:del w:id="72" w:author="Janák Jakub" w:date="2023-07-20T14:42:00Z">
              <w:r w:rsidRPr="0070378C" w:rsidDel="00D304C8">
                <w:rPr>
                  <w:color w:val="auto"/>
                </w:rPr>
                <w:delText xml:space="preserve">v letním </w:delText>
              </w:r>
            </w:del>
            <w:del w:id="73" w:author="Janák Jakub" w:date="2023-07-20T15:18:00Z">
              <w:r w:rsidRPr="0070378C" w:rsidDel="000F7B61">
                <w:rPr>
                  <w:color w:val="auto"/>
                </w:rPr>
                <w:delText xml:space="preserve">období </w:delText>
              </w:r>
            </w:del>
            <w:ins w:id="74" w:author="Janák Jakub" w:date="2023-07-20T15:18:00Z">
              <w:r w:rsidR="000F7B61">
                <w:rPr>
                  <w:color w:val="auto"/>
                </w:rPr>
                <w:t xml:space="preserve">celoročně </w:t>
              </w:r>
            </w:ins>
            <w:r w:rsidRPr="0070378C">
              <w:rPr>
                <w:color w:val="auto"/>
              </w:rPr>
              <w:t>přivád</w:t>
            </w:r>
            <w:r w:rsidR="00D648ED">
              <w:rPr>
                <w:color w:val="auto"/>
              </w:rPr>
              <w:t>í</w:t>
            </w:r>
            <w:r w:rsidRPr="0070378C">
              <w:rPr>
                <w:color w:val="auto"/>
              </w:rPr>
              <w:t xml:space="preserve"> vzduch o venkovní teplotě.</w:t>
            </w:r>
            <w:r>
              <w:rPr>
                <w:color w:val="auto"/>
              </w:rPr>
              <w:t xml:space="preserve"> </w:t>
            </w:r>
            <w:ins w:id="75" w:author="Janák Jakub" w:date="2023-07-21T13:58:00Z">
              <w:r w:rsidR="00BB6251">
                <w:rPr>
                  <w:color w:val="auto"/>
                </w:rPr>
                <w:t>Stávající nevyhovující stav prostor trezorů také zhoršuje fakt, že</w:t>
              </w:r>
            </w:ins>
            <w:ins w:id="76" w:author="Janák Jakub" w:date="2023-07-21T13:59:00Z">
              <w:r w:rsidR="00BB6251">
                <w:rPr>
                  <w:color w:val="auto"/>
                </w:rPr>
                <w:t xml:space="preserve"> k</w:t>
              </w:r>
            </w:ins>
            <w:ins w:id="77" w:author="Janák Jakub" w:date="2023-07-21T13:58:00Z">
              <w:r w:rsidR="00BB6251">
                <w:rPr>
                  <w:color w:val="auto"/>
                </w:rPr>
                <w:t>omorové trezory jsou</w:t>
              </w:r>
              <w:r w:rsidR="00BB6251" w:rsidRPr="00D60AFC">
                <w:rPr>
                  <w:color w:val="auto"/>
                </w:rPr>
                <w:t xml:space="preserve"> opatřeny </w:t>
              </w:r>
              <w:r w:rsidR="00BB6251">
                <w:rPr>
                  <w:color w:val="auto"/>
                </w:rPr>
                <w:t xml:space="preserve">požárními </w:t>
              </w:r>
              <w:proofErr w:type="spellStart"/>
              <w:r w:rsidR="00BB6251" w:rsidRPr="00D60AFC">
                <w:rPr>
                  <w:color w:val="auto"/>
                </w:rPr>
                <w:t>k</w:t>
              </w:r>
              <w:r w:rsidR="00BB6251">
                <w:rPr>
                  <w:color w:val="auto"/>
                </w:rPr>
                <w:t>ouřotěsnými</w:t>
              </w:r>
              <w:proofErr w:type="spellEnd"/>
              <w:r w:rsidR="00BB6251">
                <w:rPr>
                  <w:color w:val="auto"/>
                </w:rPr>
                <w:t xml:space="preserve"> dveřmi, které v rámci vybudování chráněné únikové cesty typu B </w:t>
              </w:r>
              <w:proofErr w:type="gramStart"/>
              <w:r w:rsidR="00BB6251">
                <w:rPr>
                  <w:color w:val="auto"/>
                </w:rPr>
                <w:t>nahradily</w:t>
              </w:r>
              <w:bookmarkStart w:id="78" w:name="_GoBack"/>
              <w:bookmarkEnd w:id="78"/>
              <w:r w:rsidR="00BB6251">
                <w:rPr>
                  <w:color w:val="auto"/>
                </w:rPr>
                <w:t xml:space="preserve"> </w:t>
              </w:r>
              <w:r w:rsidR="00BB6251" w:rsidRPr="00D60AFC">
                <w:rPr>
                  <w:color w:val="auto"/>
                </w:rPr>
                <w:t xml:space="preserve"> </w:t>
              </w:r>
              <w:r w:rsidR="002F6A33">
                <w:rPr>
                  <w:color w:val="auto"/>
                </w:rPr>
                <w:t>mříž</w:t>
              </w:r>
            </w:ins>
            <w:proofErr w:type="gramEnd"/>
            <w:ins w:id="79" w:author="Janák Jakub" w:date="2023-07-21T14:59:00Z">
              <w:r w:rsidR="002F6A33">
                <w:rPr>
                  <w:color w:val="auto"/>
                </w:rPr>
                <w:t>,</w:t>
              </w:r>
            </w:ins>
            <w:ins w:id="80" w:author="Janák Jakub" w:date="2023-07-21T13:58:00Z">
              <w:r w:rsidR="002F6A33">
                <w:rPr>
                  <w:color w:val="auto"/>
                </w:rPr>
                <w:t xml:space="preserve"> aby byly</w:t>
              </w:r>
            </w:ins>
            <w:ins w:id="81" w:author="Janák Jakub" w:date="2023-07-21T14:59:00Z">
              <w:r w:rsidR="002F6A33">
                <w:rPr>
                  <w:color w:val="auto"/>
                </w:rPr>
                <w:t xml:space="preserve"> s</w:t>
              </w:r>
            </w:ins>
            <w:ins w:id="82" w:author="Janák Jakub" w:date="2023-07-21T13:58:00Z">
              <w:r w:rsidR="002F6A33">
                <w:rPr>
                  <w:color w:val="auto"/>
                </w:rPr>
                <w:t>plněny</w:t>
              </w:r>
              <w:r w:rsidR="00BB6251">
                <w:rPr>
                  <w:color w:val="auto"/>
                </w:rPr>
                <w:t xml:space="preserve"> </w:t>
              </w:r>
              <w:r w:rsidR="002F6A33">
                <w:rPr>
                  <w:color w:val="auto"/>
                </w:rPr>
                <w:t>stávající</w:t>
              </w:r>
              <w:r w:rsidR="00BB6251">
                <w:rPr>
                  <w:color w:val="auto"/>
                </w:rPr>
                <w:t xml:space="preserve"> </w:t>
              </w:r>
              <w:r w:rsidR="002F6A33">
                <w:rPr>
                  <w:color w:val="auto"/>
                </w:rPr>
                <w:t>podmín</w:t>
              </w:r>
              <w:r w:rsidR="00BB6251">
                <w:rPr>
                  <w:color w:val="auto"/>
                </w:rPr>
                <w:t>k</w:t>
              </w:r>
            </w:ins>
            <w:ins w:id="83" w:author="Janák Jakub" w:date="2023-07-21T14:59:00Z">
              <w:r w:rsidR="002F6A33">
                <w:rPr>
                  <w:color w:val="auto"/>
                </w:rPr>
                <w:t>y</w:t>
              </w:r>
            </w:ins>
            <w:ins w:id="84" w:author="Janák Jakub" w:date="2023-07-21T13:58:00Z">
              <w:r w:rsidR="00BB6251">
                <w:rPr>
                  <w:color w:val="auto"/>
                </w:rPr>
                <w:t xml:space="preserve"> předpisů požární ochrany. Z tohoto důvodu, nelze nyní technicky zajistit řádné provětrávání trezorů a přilehlých prostor.</w:t>
              </w:r>
            </w:ins>
          </w:p>
          <w:p w14:paraId="15E6CBBF" w14:textId="77777777" w:rsidR="00E00E24" w:rsidRPr="0070378C" w:rsidRDefault="000F3B6C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Další dvě </w:t>
            </w:r>
            <w:r w:rsidR="00E00E24" w:rsidRPr="0070378C">
              <w:rPr>
                <w:color w:val="auto"/>
              </w:rPr>
              <w:t xml:space="preserve">VZT zařízení </w:t>
            </w:r>
            <w:r>
              <w:rPr>
                <w:color w:val="auto"/>
              </w:rPr>
              <w:t xml:space="preserve">KDK 020 </w:t>
            </w:r>
            <w:ins w:id="85" w:author="Janák Jakub" w:date="2023-07-21T14:59:00Z">
              <w:r w:rsidR="002F6A33">
                <w:rPr>
                  <w:color w:val="auto"/>
                </w:rPr>
                <w:t>(</w:t>
              </w:r>
              <w:del w:id="86" w:author="Mikeš Jiří" w:date="2023-07-26T13:10:00Z">
                <w:r w:rsidR="002F6A33" w:rsidDel="00DE27E1">
                  <w:rPr>
                    <w:color w:val="auto"/>
                  </w:rPr>
                  <w:delText>2003</w:delText>
                </w:r>
              </w:del>
            </w:ins>
            <w:ins w:id="87" w:author="Mikeš Jiří" w:date="2023-07-26T13:10:00Z">
              <w:r w:rsidR="00DE27E1">
                <w:rPr>
                  <w:color w:val="auto"/>
                </w:rPr>
                <w:t>1993</w:t>
              </w:r>
            </w:ins>
            <w:ins w:id="88" w:author="Janák Jakub" w:date="2023-07-21T14:59:00Z">
              <w:r w:rsidR="002F6A33">
                <w:rPr>
                  <w:color w:val="auto"/>
                </w:rPr>
                <w:t xml:space="preserve">) </w:t>
              </w:r>
            </w:ins>
            <w:r w:rsidR="00E00E24" w:rsidRPr="0070378C">
              <w:rPr>
                <w:color w:val="auto"/>
              </w:rPr>
              <w:t>zajišťuj</w:t>
            </w:r>
            <w:r>
              <w:rPr>
                <w:color w:val="auto"/>
              </w:rPr>
              <w:t>í</w:t>
            </w:r>
            <w:r w:rsidR="00E00E24" w:rsidRPr="0070378C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teplovzdušné </w:t>
            </w:r>
            <w:r w:rsidR="00E00E24" w:rsidRPr="0070378C">
              <w:rPr>
                <w:color w:val="auto"/>
              </w:rPr>
              <w:t>větrání dotačních boxů v 1.NP. Větrací zařízení jsou samostatná pro každý dotační box a jsou navržena</w:t>
            </w:r>
            <w:r w:rsidR="00521216">
              <w:rPr>
                <w:color w:val="auto"/>
              </w:rPr>
              <w:t xml:space="preserve"> </w:t>
            </w:r>
            <w:del w:id="89" w:author="Janák Jakub" w:date="2023-07-21T11:17:00Z">
              <w:r w:rsidR="00521216" w:rsidDel="00C70115">
                <w:rPr>
                  <w:color w:val="auto"/>
                </w:rPr>
                <w:delText>s nevyrovnanou vzduchovou bilancí</w:delText>
              </w:r>
              <w:r w:rsidR="00E00E24" w:rsidRPr="0070378C" w:rsidDel="00C70115">
                <w:rPr>
                  <w:color w:val="auto"/>
                </w:rPr>
                <w:delText xml:space="preserve"> </w:delText>
              </w:r>
            </w:del>
            <w:r w:rsidR="00E00E24" w:rsidRPr="0070378C">
              <w:rPr>
                <w:color w:val="auto"/>
              </w:rPr>
              <w:t>tak, aby nedocházelo k šíření výfukových zpl</w:t>
            </w:r>
            <w:r w:rsidR="00E00E24">
              <w:rPr>
                <w:color w:val="auto"/>
              </w:rPr>
              <w:t xml:space="preserve">odin do přilehlých místností od </w:t>
            </w:r>
            <w:r w:rsidR="00E00E24" w:rsidRPr="0070378C">
              <w:rPr>
                <w:color w:val="auto"/>
              </w:rPr>
              <w:t xml:space="preserve">automobilů zajíždějících do těchto boxů. </w:t>
            </w:r>
          </w:p>
          <w:p w14:paraId="52230C9E" w14:textId="77777777" w:rsidR="00D60AFC" w:rsidRDefault="00E00E24" w:rsidP="00D60AFC">
            <w:pPr>
              <w:spacing w:before="280" w:line="240" w:lineRule="auto"/>
              <w:rPr>
                <w:b/>
                <w:i/>
                <w:color w:val="auto"/>
              </w:rPr>
            </w:pPr>
            <w:r w:rsidRPr="00316104">
              <w:rPr>
                <w:b/>
                <w:i/>
                <w:color w:val="auto"/>
              </w:rPr>
              <w:t>Navrhovaný stav</w:t>
            </w:r>
          </w:p>
          <w:p w14:paraId="25A7E603" w14:textId="77777777" w:rsidR="00BB6251" w:rsidRDefault="00BB6251" w:rsidP="00D60AFC">
            <w:pPr>
              <w:spacing w:before="280" w:line="240" w:lineRule="auto"/>
              <w:jc w:val="both"/>
              <w:rPr>
                <w:ins w:id="90" w:author="Janák Jakub" w:date="2023-07-21T13:56:00Z"/>
                <w:color w:val="auto"/>
              </w:rPr>
            </w:pPr>
            <w:ins w:id="91" w:author="Janák Jakub" w:date="2023-07-21T13:56:00Z">
              <w:r>
                <w:rPr>
                  <w:color w:val="auto"/>
                </w:rPr>
                <w:t>Na realizaci obnovy byl v letošním roce vypracován projekt v podrobnosti dokumentace pro provedení stavby, který řeší problematiku technické obměny, včetně nového napojení na rozvody tepla a chladu. Současně bylo provedeno potřebné řízení s dotčenými orgány a byla vydána souhlasná stanoviska dotčených orgánů státní správy.</w:t>
              </w:r>
            </w:ins>
          </w:p>
          <w:p w14:paraId="352FC80C" w14:textId="77777777" w:rsidR="00D60AFC" w:rsidDel="00BB6251" w:rsidRDefault="00D60AFC" w:rsidP="00D60AFC">
            <w:pPr>
              <w:spacing w:before="280" w:line="240" w:lineRule="auto"/>
              <w:jc w:val="both"/>
              <w:rPr>
                <w:del w:id="92" w:author="Janák Jakub" w:date="2023-07-21T13:57:00Z"/>
                <w:color w:val="auto"/>
              </w:rPr>
            </w:pPr>
            <w:r>
              <w:rPr>
                <w:color w:val="auto"/>
              </w:rPr>
              <w:t xml:space="preserve">V souladu s plánem </w:t>
            </w:r>
            <w:r w:rsidRPr="00D60AFC">
              <w:rPr>
                <w:color w:val="auto"/>
                <w:u w:val="single"/>
              </w:rPr>
              <w:t>T</w:t>
            </w:r>
            <w:r>
              <w:rPr>
                <w:color w:val="auto"/>
              </w:rPr>
              <w:t xml:space="preserve">echnologické </w:t>
            </w:r>
            <w:r w:rsidRPr="00D60AFC">
              <w:rPr>
                <w:color w:val="auto"/>
                <w:u w:val="single"/>
              </w:rPr>
              <w:t>O</w:t>
            </w:r>
            <w:r>
              <w:rPr>
                <w:color w:val="auto"/>
              </w:rPr>
              <w:t xml:space="preserve">bnovy </w:t>
            </w:r>
            <w:r w:rsidRPr="00D60AFC">
              <w:rPr>
                <w:color w:val="auto"/>
                <w:u w:val="single"/>
              </w:rPr>
              <w:t>M</w:t>
            </w:r>
            <w:r>
              <w:rPr>
                <w:color w:val="auto"/>
              </w:rPr>
              <w:t xml:space="preserve">imopražských </w:t>
            </w:r>
            <w:r w:rsidRPr="00D60AFC">
              <w:rPr>
                <w:color w:val="auto"/>
                <w:u w:val="single"/>
              </w:rPr>
              <w:t>O</w:t>
            </w:r>
            <w:r>
              <w:rPr>
                <w:color w:val="auto"/>
              </w:rPr>
              <w:t>bjektů (TOMO)</w:t>
            </w:r>
            <w:r w:rsidR="00146F76">
              <w:rPr>
                <w:color w:val="auto"/>
              </w:rPr>
              <w:t>,</w:t>
            </w:r>
            <w:r>
              <w:rPr>
                <w:color w:val="auto"/>
              </w:rPr>
              <w:t xml:space="preserve"> budou</w:t>
            </w:r>
            <w:ins w:id="93" w:author="Janák Jakub" w:date="2023-07-21T15:00:00Z">
              <w:r w:rsidR="002F6A33">
                <w:rPr>
                  <w:color w:val="auto"/>
                </w:rPr>
                <w:t xml:space="preserve"> veškeré nové</w:t>
              </w:r>
            </w:ins>
            <w:r>
              <w:rPr>
                <w:color w:val="auto"/>
              </w:rPr>
              <w:t xml:space="preserve"> VZT jednotky </w:t>
            </w:r>
            <w:del w:id="94" w:author="Janák Jakub" w:date="2023-07-21T15:00:00Z">
              <w:r w:rsidDel="002F6A33">
                <w:rPr>
                  <w:color w:val="auto"/>
                </w:rPr>
                <w:delText xml:space="preserve">v obou případech </w:delText>
              </w:r>
            </w:del>
            <w:ins w:id="95" w:author="Janák Jakub" w:date="2023-07-21T13:55:00Z">
              <w:r w:rsidR="00BB6251">
                <w:rPr>
                  <w:color w:val="auto"/>
                </w:rPr>
                <w:t xml:space="preserve">instalovány </w:t>
              </w:r>
            </w:ins>
            <w:del w:id="96" w:author="Janák Jakub" w:date="2023-07-21T13:55:00Z">
              <w:r w:rsidDel="00BB6251">
                <w:rPr>
                  <w:color w:val="auto"/>
                </w:rPr>
                <w:delText>v rekuperačním</w:delText>
              </w:r>
            </w:del>
            <w:ins w:id="97" w:author="Janák Jakub" w:date="2023-07-21T13:55:00Z">
              <w:r w:rsidR="00BB6251">
                <w:rPr>
                  <w:color w:val="auto"/>
                </w:rPr>
                <w:t>s rekuperací tepla resp. chladu,</w:t>
              </w:r>
            </w:ins>
            <w:del w:id="98" w:author="Janák Jakub" w:date="2023-07-21T13:55:00Z">
              <w:r w:rsidDel="00BB6251">
                <w:rPr>
                  <w:color w:val="auto"/>
                </w:rPr>
                <w:delText xml:space="preserve"> provedení a</w:delText>
              </w:r>
            </w:del>
            <w:r>
              <w:rPr>
                <w:color w:val="auto"/>
              </w:rPr>
              <w:t xml:space="preserve"> budou respektovat podmínky na snížení energetické náročnosti a současně disponovat technickým vybavením dané normativními požadavky na větrání daných prostor. </w:t>
            </w:r>
            <w:del w:id="99" w:author="Janák Jakub" w:date="2023-07-21T13:56:00Z">
              <w:r w:rsidDel="00BB6251">
                <w:rPr>
                  <w:color w:val="auto"/>
                </w:rPr>
                <w:delText>Na realizaci obnovy byl v roce</w:delText>
              </w:r>
            </w:del>
            <w:del w:id="100" w:author="Janák Jakub" w:date="2023-07-21T11:18:00Z">
              <w:r w:rsidDel="00C70115">
                <w:rPr>
                  <w:color w:val="auto"/>
                </w:rPr>
                <w:delText xml:space="preserve"> 2022-3</w:delText>
              </w:r>
            </w:del>
            <w:del w:id="101" w:author="Janák Jakub" w:date="2023-07-21T13:56:00Z">
              <w:r w:rsidDel="00BB6251">
                <w:rPr>
                  <w:color w:val="auto"/>
                </w:rPr>
                <w:delText xml:space="preserve"> vypracován projekt v podrobnosti </w:delText>
              </w:r>
            </w:del>
            <w:del w:id="102" w:author="Janák Jakub" w:date="2023-07-20T15:19:00Z">
              <w:r w:rsidDel="000F7B61">
                <w:rPr>
                  <w:color w:val="auto"/>
                </w:rPr>
                <w:delText>DPS</w:delText>
              </w:r>
            </w:del>
            <w:del w:id="103" w:author="Janák Jakub" w:date="2023-07-21T13:56:00Z">
              <w:r w:rsidDel="00BB6251">
                <w:rPr>
                  <w:color w:val="auto"/>
                </w:rPr>
                <w:delText xml:space="preserve">, který řeší problematiku včetně nového napojení na </w:delText>
              </w:r>
            </w:del>
            <w:del w:id="104" w:author="Janák Jakub" w:date="2023-07-20T15:19:00Z">
              <w:r w:rsidDel="000F7B61">
                <w:rPr>
                  <w:color w:val="auto"/>
                </w:rPr>
                <w:delText>RTCH</w:delText>
              </w:r>
            </w:del>
            <w:del w:id="105" w:author="Janák Jakub" w:date="2023-07-21T13:56:00Z">
              <w:r w:rsidDel="00BB6251">
                <w:rPr>
                  <w:color w:val="auto"/>
                </w:rPr>
                <w:delText xml:space="preserve">. Současně bylo provedeno potřebné řízení s dotčenými orgány a byla vydána souhlasná stanoviska </w:delText>
              </w:r>
            </w:del>
            <w:del w:id="106" w:author="Janák Jakub" w:date="2023-07-20T15:19:00Z">
              <w:r w:rsidDel="000F7B61">
                <w:rPr>
                  <w:color w:val="auto"/>
                </w:rPr>
                <w:delText>DOSS</w:delText>
              </w:r>
            </w:del>
            <w:del w:id="107" w:author="Janák Jakub" w:date="2023-07-21T13:56:00Z">
              <w:r w:rsidDel="00BB6251">
                <w:rPr>
                  <w:color w:val="auto"/>
                </w:rPr>
                <w:delText>.</w:delText>
              </w:r>
            </w:del>
          </w:p>
          <w:p w14:paraId="051A4EBA" w14:textId="77777777" w:rsidR="00D60AFC" w:rsidRDefault="00D60AFC" w:rsidP="00D60AFC">
            <w:pPr>
              <w:spacing w:before="280" w:line="240" w:lineRule="auto"/>
              <w:jc w:val="both"/>
              <w:rPr>
                <w:color w:val="auto"/>
              </w:rPr>
            </w:pPr>
            <w:del w:id="108" w:author="Janák Jakub" w:date="2023-07-21T13:57:00Z">
              <w:r w:rsidDel="00BB6251">
                <w:rPr>
                  <w:color w:val="auto"/>
                </w:rPr>
                <w:delText>VZT j</w:delText>
              </w:r>
            </w:del>
            <w:ins w:id="109" w:author="Janák Jakub" w:date="2023-07-21T13:57:00Z">
              <w:r w:rsidR="00BB6251">
                <w:rPr>
                  <w:color w:val="auto"/>
                </w:rPr>
                <w:t>J</w:t>
              </w:r>
            </w:ins>
            <w:r>
              <w:rPr>
                <w:color w:val="auto"/>
              </w:rPr>
              <w:t>ednotka</w:t>
            </w:r>
            <w:ins w:id="110" w:author="Janák Jakub" w:date="2023-07-21T13:57:00Z">
              <w:r w:rsidR="00BB6251">
                <w:rPr>
                  <w:color w:val="auto"/>
                </w:rPr>
                <w:t xml:space="preserve"> </w:t>
              </w:r>
            </w:ins>
            <w:del w:id="111" w:author="Janák Jakub" w:date="2023-07-21T13:57:00Z">
              <w:r w:rsidDel="00BB6251">
                <w:rPr>
                  <w:color w:val="auto"/>
                </w:rPr>
                <w:delText xml:space="preserve"> </w:delText>
              </w:r>
            </w:del>
            <w:r>
              <w:rPr>
                <w:color w:val="auto"/>
              </w:rPr>
              <w:t xml:space="preserve">pro </w:t>
            </w:r>
            <w:ins w:id="112" w:author="Janák Jakub" w:date="2023-07-20T15:20:00Z">
              <w:r w:rsidR="000F7B61">
                <w:rPr>
                  <w:color w:val="auto"/>
                </w:rPr>
                <w:t>distribuci vzduchu do trezorů</w:t>
              </w:r>
            </w:ins>
            <w:del w:id="113" w:author="Janák Jakub" w:date="2023-07-20T15:20:00Z">
              <w:r w:rsidDel="000F7B61">
                <w:rPr>
                  <w:color w:val="auto"/>
                </w:rPr>
                <w:delText>trezory</w:delText>
              </w:r>
            </w:del>
            <w:r>
              <w:rPr>
                <w:color w:val="auto"/>
              </w:rPr>
              <w:t xml:space="preserve"> b</w:t>
            </w:r>
            <w:r w:rsidRPr="00D60AFC">
              <w:rPr>
                <w:color w:val="auto"/>
              </w:rPr>
              <w:t>ude doplněn</w:t>
            </w:r>
            <w:r>
              <w:rPr>
                <w:color w:val="auto"/>
              </w:rPr>
              <w:t>a</w:t>
            </w:r>
            <w:r w:rsidRPr="00D60AFC">
              <w:rPr>
                <w:color w:val="auto"/>
              </w:rPr>
              <w:t xml:space="preserve"> </w:t>
            </w:r>
            <w:r>
              <w:rPr>
                <w:color w:val="auto"/>
              </w:rPr>
              <w:t>o</w:t>
            </w:r>
            <w:ins w:id="114" w:author="Janák Jakub" w:date="2023-07-21T11:19:00Z">
              <w:r w:rsidR="00303DFF">
                <w:rPr>
                  <w:color w:val="auto"/>
                </w:rPr>
                <w:t xml:space="preserve"> výměník</w:t>
              </w:r>
            </w:ins>
            <w:r>
              <w:rPr>
                <w:color w:val="auto"/>
              </w:rPr>
              <w:t xml:space="preserve"> </w:t>
            </w:r>
            <w:r w:rsidRPr="00D60AFC">
              <w:rPr>
                <w:color w:val="auto"/>
              </w:rPr>
              <w:t>chlazení</w:t>
            </w:r>
            <w:r w:rsidR="007910D8">
              <w:rPr>
                <w:color w:val="auto"/>
              </w:rPr>
              <w:t xml:space="preserve"> a </w:t>
            </w:r>
            <w:r w:rsidR="00645AE1">
              <w:rPr>
                <w:color w:val="auto"/>
              </w:rPr>
              <w:t xml:space="preserve">do komorových trezorů </w:t>
            </w:r>
            <w:r w:rsidR="007910D8">
              <w:rPr>
                <w:color w:val="auto"/>
              </w:rPr>
              <w:t xml:space="preserve">budou doplněny </w:t>
            </w:r>
            <w:del w:id="115" w:author="Janák Jakub" w:date="2023-07-20T15:20:00Z">
              <w:r w:rsidR="007910D8" w:rsidDel="000F7B61">
                <w:rPr>
                  <w:color w:val="auto"/>
                </w:rPr>
                <w:delText xml:space="preserve">distribuční </w:delText>
              </w:r>
              <w:r w:rsidR="00BB624D" w:rsidDel="000F7B61">
                <w:rPr>
                  <w:color w:val="auto"/>
                </w:rPr>
                <w:delText>vzduchové dý</w:delText>
              </w:r>
              <w:r w:rsidR="007910D8" w:rsidDel="000F7B61">
                <w:rPr>
                  <w:color w:val="auto"/>
                </w:rPr>
                <w:delText>zy</w:delText>
              </w:r>
            </w:del>
            <w:ins w:id="116" w:author="Janák Jakub" w:date="2023-07-20T15:20:00Z">
              <w:r w:rsidR="000F7B61">
                <w:rPr>
                  <w:color w:val="auto"/>
                </w:rPr>
                <w:t>moderní distribuční elementy</w:t>
              </w:r>
            </w:ins>
            <w:ins w:id="117" w:author="Janák Jakub" w:date="2023-07-20T15:21:00Z">
              <w:r w:rsidR="000F7B61">
                <w:rPr>
                  <w:color w:val="auto"/>
                </w:rPr>
                <w:t xml:space="preserve"> vzduchu</w:t>
              </w:r>
            </w:ins>
            <w:r w:rsidR="00BB624D">
              <w:rPr>
                <w:color w:val="auto"/>
              </w:rPr>
              <w:t xml:space="preserve"> pro </w:t>
            </w:r>
            <w:r w:rsidR="0073155A">
              <w:rPr>
                <w:color w:val="auto"/>
              </w:rPr>
              <w:t>rovnoměrné provětrání prostoru.</w:t>
            </w:r>
            <w:r w:rsidR="007910D8">
              <w:rPr>
                <w:color w:val="auto"/>
              </w:rPr>
              <w:t xml:space="preserve"> </w:t>
            </w:r>
            <w:ins w:id="118" w:author="Janák Jakub" w:date="2023-07-21T14:00:00Z">
              <w:r w:rsidR="00111D54">
                <w:rPr>
                  <w:color w:val="auto"/>
                </w:rPr>
                <w:t xml:space="preserve">Tím bude výrazně zlepšeno </w:t>
              </w:r>
            </w:ins>
            <w:ins w:id="119" w:author="Janák Jakub" w:date="2023-07-21T15:01:00Z">
              <w:r w:rsidR="002F6A33">
                <w:rPr>
                  <w:color w:val="auto"/>
                </w:rPr>
                <w:t xml:space="preserve">vnitřní </w:t>
              </w:r>
            </w:ins>
            <w:ins w:id="120" w:author="Janák Jakub" w:date="2023-07-21T14:00:00Z">
              <w:r w:rsidR="00111D54">
                <w:rPr>
                  <w:color w:val="auto"/>
                </w:rPr>
                <w:t>prostředí v trezorech a zvýší se tak komfort pracovníků sekce peněžní.</w:t>
              </w:r>
            </w:ins>
            <w:del w:id="121" w:author="Janák Jakub" w:date="2023-07-21T14:00:00Z">
              <w:r w:rsidR="0073155A" w:rsidDel="00111D54">
                <w:rPr>
                  <w:color w:val="auto"/>
                </w:rPr>
                <w:delText xml:space="preserve"> </w:delText>
              </w:r>
            </w:del>
            <w:del w:id="122" w:author="Janák Jakub" w:date="2023-07-21T13:58:00Z">
              <w:r w:rsidR="0073155A" w:rsidDel="00BB6251">
                <w:rPr>
                  <w:color w:val="auto"/>
                </w:rPr>
                <w:delText>Komorové trezory jsou</w:delText>
              </w:r>
              <w:r w:rsidRPr="00D60AFC" w:rsidDel="00BB6251">
                <w:rPr>
                  <w:color w:val="auto"/>
                </w:rPr>
                <w:delText xml:space="preserve"> opatřeny </w:delText>
              </w:r>
              <w:r w:rsidR="0073155A" w:rsidDel="00BB6251">
                <w:rPr>
                  <w:color w:val="auto"/>
                </w:rPr>
                <w:delText xml:space="preserve">požárními </w:delText>
              </w:r>
              <w:r w:rsidRPr="00D60AFC" w:rsidDel="00BB6251">
                <w:rPr>
                  <w:color w:val="auto"/>
                </w:rPr>
                <w:delText>k</w:delText>
              </w:r>
              <w:r w:rsidDel="00BB6251">
                <w:rPr>
                  <w:color w:val="auto"/>
                </w:rPr>
                <w:delText>ouřotěsnými</w:delText>
              </w:r>
              <w:r w:rsidR="0073155A" w:rsidDel="00BB6251">
                <w:rPr>
                  <w:color w:val="auto"/>
                </w:rPr>
                <w:delText xml:space="preserve"> dveřmi, které </w:delText>
              </w:r>
              <w:r w:rsidR="00645AE1" w:rsidDel="00BB6251">
                <w:rPr>
                  <w:color w:val="auto"/>
                </w:rPr>
                <w:delText>v rámci vybudování</w:delText>
              </w:r>
            </w:del>
            <w:del w:id="123" w:author="Janák Jakub" w:date="2023-07-20T15:21:00Z">
              <w:r w:rsidR="00645AE1" w:rsidDel="000F7B61">
                <w:rPr>
                  <w:color w:val="auto"/>
                </w:rPr>
                <w:delText xml:space="preserve"> CHUC</w:delText>
              </w:r>
            </w:del>
            <w:del w:id="124" w:author="Janák Jakub" w:date="2023-07-21T13:58:00Z">
              <w:r w:rsidR="00645AE1" w:rsidDel="00BB6251">
                <w:rPr>
                  <w:color w:val="auto"/>
                </w:rPr>
                <w:delText xml:space="preserve"> B </w:delText>
              </w:r>
              <w:r w:rsidR="00115B50" w:rsidDel="00BB6251">
                <w:rPr>
                  <w:color w:val="auto"/>
                </w:rPr>
                <w:delText>nahradily</w:delText>
              </w:r>
              <w:r w:rsidR="0073155A" w:rsidDel="00BB6251">
                <w:rPr>
                  <w:color w:val="auto"/>
                </w:rPr>
                <w:delText xml:space="preserve"> </w:delText>
              </w:r>
              <w:r w:rsidRPr="00D60AFC" w:rsidDel="00BB6251">
                <w:rPr>
                  <w:color w:val="auto"/>
                </w:rPr>
                <w:delText xml:space="preserve"> </w:delText>
              </w:r>
              <w:r w:rsidR="00AB437B" w:rsidDel="00BB6251">
                <w:rPr>
                  <w:color w:val="auto"/>
                </w:rPr>
                <w:delText xml:space="preserve">mříž, z důvodu splnění podmínek </w:delText>
              </w:r>
            </w:del>
            <w:del w:id="125" w:author="Janák Jakub" w:date="2023-07-20T15:24:00Z">
              <w:r w:rsidR="00AB437B" w:rsidDel="000F7B61">
                <w:rPr>
                  <w:color w:val="auto"/>
                </w:rPr>
                <w:delText>relevantních p</w:delText>
              </w:r>
            </w:del>
            <w:del w:id="126" w:author="Janák Jakub" w:date="2023-07-21T13:58:00Z">
              <w:r w:rsidR="00AB437B" w:rsidDel="00BB6251">
                <w:rPr>
                  <w:color w:val="auto"/>
                </w:rPr>
                <w:delText xml:space="preserve">ředpisů </w:delText>
              </w:r>
            </w:del>
            <w:del w:id="127" w:author="Janák Jakub" w:date="2023-07-20T15:24:00Z">
              <w:r w:rsidR="00AB437B" w:rsidDel="000F7B61">
                <w:rPr>
                  <w:color w:val="auto"/>
                </w:rPr>
                <w:delText>PO</w:delText>
              </w:r>
            </w:del>
            <w:del w:id="128" w:author="Janák Jakub" w:date="2023-07-21T13:58:00Z">
              <w:r w:rsidR="00AB437B" w:rsidDel="00BB6251">
                <w:rPr>
                  <w:color w:val="auto"/>
                </w:rPr>
                <w:delText xml:space="preserve">. </w:delText>
              </w:r>
              <w:r w:rsidR="00645AE1" w:rsidDel="00BB6251">
                <w:rPr>
                  <w:color w:val="auto"/>
                </w:rPr>
                <w:delText>Z</w:delText>
              </w:r>
              <w:r w:rsidR="00AB437B" w:rsidDel="00BB6251">
                <w:rPr>
                  <w:color w:val="auto"/>
                </w:rPr>
                <w:delText xml:space="preserve"> tohoto důvodu, nelze </w:delText>
              </w:r>
            </w:del>
            <w:del w:id="129" w:author="Janák Jakub" w:date="2023-07-20T15:36:00Z">
              <w:r w:rsidRPr="00D60AFC" w:rsidDel="008B78F4">
                <w:rPr>
                  <w:color w:val="auto"/>
                </w:rPr>
                <w:delText>stávající způsob provětrávání</w:delText>
              </w:r>
              <w:r w:rsidR="00AB437B" w:rsidDel="008B78F4">
                <w:rPr>
                  <w:color w:val="auto"/>
                </w:rPr>
                <w:delText xml:space="preserve"> </w:delText>
              </w:r>
              <w:r w:rsidR="00645AE1" w:rsidDel="008B78F4">
                <w:rPr>
                  <w:color w:val="auto"/>
                </w:rPr>
                <w:delText xml:space="preserve">trezorů a </w:delText>
              </w:r>
            </w:del>
            <w:del w:id="130" w:author="Janák Jakub" w:date="2023-07-21T13:58:00Z">
              <w:r w:rsidR="00AB437B" w:rsidDel="00BB6251">
                <w:rPr>
                  <w:color w:val="auto"/>
                </w:rPr>
                <w:delText>přilehlých prostor</w:delText>
              </w:r>
            </w:del>
            <w:del w:id="131" w:author="Janák Jakub" w:date="2023-07-20T15:36:00Z">
              <w:r w:rsidRPr="00D60AFC" w:rsidDel="008B78F4">
                <w:rPr>
                  <w:color w:val="auto"/>
                </w:rPr>
                <w:delText xml:space="preserve"> nadále </w:delText>
              </w:r>
              <w:r w:rsidDel="008B78F4">
                <w:rPr>
                  <w:color w:val="auto"/>
                </w:rPr>
                <w:delText>provozo</w:delText>
              </w:r>
              <w:r w:rsidRPr="00D60AFC" w:rsidDel="008B78F4">
                <w:rPr>
                  <w:color w:val="auto"/>
                </w:rPr>
                <w:delText>vat.</w:delText>
              </w:r>
            </w:del>
          </w:p>
          <w:p w14:paraId="5D4AEB4B" w14:textId="77777777" w:rsidR="00645AE1" w:rsidRPr="00D60AFC" w:rsidDel="00111D54" w:rsidRDefault="00645AE1" w:rsidP="00D60AFC">
            <w:pPr>
              <w:spacing w:before="280" w:line="240" w:lineRule="auto"/>
              <w:jc w:val="both"/>
              <w:rPr>
                <w:del w:id="132" w:author="Janák Jakub" w:date="2023-07-21T14:00:00Z"/>
                <w:color w:val="auto"/>
              </w:rPr>
            </w:pPr>
            <w:del w:id="133" w:author="Janák Jakub" w:date="2023-07-21T14:00:00Z">
              <w:r w:rsidDel="00111D54">
                <w:rPr>
                  <w:color w:val="auto"/>
                </w:rPr>
                <w:delText xml:space="preserve">Realizací obnovy VZT se v neposlední řadě výrazným způsobem zlepší pracovní podmínky </w:delText>
              </w:r>
              <w:r w:rsidR="00D900BE" w:rsidDel="00111D54">
                <w:rPr>
                  <w:color w:val="auto"/>
                </w:rPr>
                <w:delText xml:space="preserve">zaměstnancům </w:delText>
              </w:r>
            </w:del>
            <w:del w:id="134" w:author="Janák Jakub" w:date="2023-07-20T15:37:00Z">
              <w:r w:rsidR="00D900BE" w:rsidDel="008B78F4">
                <w:rPr>
                  <w:color w:val="auto"/>
                </w:rPr>
                <w:delText xml:space="preserve">s hmotnou zodpovědností manipulujícím s velkým objemem oběživa. </w:delText>
              </w:r>
            </w:del>
            <w:del w:id="135" w:author="Janák Jakub" w:date="2023-07-21T14:00:00Z">
              <w:r w:rsidR="00D900BE" w:rsidDel="00111D54">
                <w:rPr>
                  <w:color w:val="auto"/>
                </w:rPr>
                <w:delText xml:space="preserve"> </w:delText>
              </w:r>
            </w:del>
          </w:p>
          <w:p w14:paraId="1E317F27" w14:textId="77777777" w:rsidR="00D60AFC" w:rsidRDefault="00D60AFC" w:rsidP="00D60AFC">
            <w:pPr>
              <w:spacing w:before="280" w:line="240" w:lineRule="auto"/>
              <w:rPr>
                <w:b/>
                <w:i/>
                <w:color w:val="auto"/>
              </w:rPr>
            </w:pPr>
          </w:p>
          <w:p w14:paraId="6BE7CC03" w14:textId="77777777" w:rsidR="00D60AFC" w:rsidRPr="0074697D" w:rsidRDefault="00D60AFC" w:rsidP="00D60AFC">
            <w:pPr>
              <w:spacing w:line="240" w:lineRule="auto"/>
              <w:rPr>
                <w:color w:val="auto"/>
                <w:u w:val="single"/>
              </w:rPr>
            </w:pPr>
            <w:r w:rsidRPr="0074697D">
              <w:rPr>
                <w:color w:val="auto"/>
                <w:u w:val="single"/>
              </w:rPr>
              <w:t>Závěr a návrh opatření:</w:t>
            </w:r>
          </w:p>
          <w:p w14:paraId="368A8EEB" w14:textId="77777777" w:rsidR="00111D54" w:rsidRDefault="00111D54" w:rsidP="00E00E24">
            <w:pPr>
              <w:spacing w:before="280" w:line="240" w:lineRule="auto"/>
              <w:jc w:val="both"/>
              <w:rPr>
                <w:ins w:id="136" w:author="Janák Jakub" w:date="2023-07-21T14:06:00Z"/>
                <w:color w:val="auto"/>
              </w:rPr>
            </w:pPr>
            <w:ins w:id="137" w:author="Janák Jakub" w:date="2023-07-21T14:02:00Z">
              <w:r>
                <w:rPr>
                  <w:color w:val="auto"/>
                </w:rPr>
                <w:t xml:space="preserve">Odbor technický doporučuje technologickou obměnu </w:t>
              </w:r>
            </w:ins>
            <w:ins w:id="138" w:author="Janák Jakub" w:date="2023-07-21T14:03:00Z">
              <w:r>
                <w:rPr>
                  <w:color w:val="auto"/>
                </w:rPr>
                <w:t xml:space="preserve">čtyř kusů </w:t>
              </w:r>
            </w:ins>
            <w:ins w:id="139" w:author="Janák Jakub" w:date="2023-07-21T14:02:00Z">
              <w:r>
                <w:rPr>
                  <w:color w:val="auto"/>
                </w:rPr>
                <w:t>VZT jednotek</w:t>
              </w:r>
            </w:ins>
            <w:ins w:id="140" w:author="Janák Jakub" w:date="2023-07-21T14:03:00Z">
              <w:r>
                <w:rPr>
                  <w:color w:val="auto"/>
                </w:rPr>
                <w:t xml:space="preserve"> v budově ČNB v Brně, které slouží pro provětrávání suterén</w:t>
              </w:r>
            </w:ins>
            <w:ins w:id="141" w:author="Janák Jakub" w:date="2023-07-21T15:01:00Z">
              <w:r w:rsidR="002F6A33">
                <w:rPr>
                  <w:color w:val="auto"/>
                </w:rPr>
                <w:t>n</w:t>
              </w:r>
            </w:ins>
            <w:ins w:id="142" w:author="Janák Jakub" w:date="2023-07-21T14:03:00Z">
              <w:r>
                <w:rPr>
                  <w:color w:val="auto"/>
                </w:rPr>
                <w:t>ích prostor. Jednotky jsou již morálně a technicky zastaralé. V</w:t>
              </w:r>
            </w:ins>
            <w:ins w:id="143" w:author="Janák Jakub" w:date="2023-07-21T14:04:00Z">
              <w:r>
                <w:rPr>
                  <w:color w:val="auto"/>
                </w:rPr>
                <w:t> </w:t>
              </w:r>
            </w:ins>
            <w:ins w:id="144" w:author="Janák Jakub" w:date="2023-07-21T14:03:00Z">
              <w:r>
                <w:rPr>
                  <w:color w:val="auto"/>
                </w:rPr>
                <w:t xml:space="preserve">současné </w:t>
              </w:r>
            </w:ins>
            <w:ins w:id="145" w:author="Janák Jakub" w:date="2023-07-21T14:04:00Z">
              <w:r>
                <w:rPr>
                  <w:color w:val="auto"/>
                </w:rPr>
                <w:t xml:space="preserve">době nejsou k dostání náhradní díly a z důvodu </w:t>
              </w:r>
            </w:ins>
            <w:ins w:id="146" w:author="Janák Jakub" w:date="2023-07-21T15:02:00Z">
              <w:r w:rsidR="002F6A33">
                <w:rPr>
                  <w:color w:val="auto"/>
                </w:rPr>
                <w:t xml:space="preserve">technických </w:t>
              </w:r>
            </w:ins>
            <w:ins w:id="147" w:author="Janák Jakub" w:date="2023-07-21T14:04:00Z">
              <w:r>
                <w:rPr>
                  <w:color w:val="auto"/>
                </w:rPr>
                <w:t>úprav v suteré</w:t>
              </w:r>
            </w:ins>
            <w:ins w:id="148" w:author="Janák Jakub" w:date="2023-07-21T14:05:00Z">
              <w:r>
                <w:rPr>
                  <w:color w:val="auto"/>
                </w:rPr>
                <w:t>n</w:t>
              </w:r>
            </w:ins>
            <w:ins w:id="149" w:author="Janák Jakub" w:date="2023-07-21T14:04:00Z">
              <w:r>
                <w:rPr>
                  <w:color w:val="auto"/>
                </w:rPr>
                <w:t xml:space="preserve">ních prostorách </w:t>
              </w:r>
            </w:ins>
            <w:ins w:id="150" w:author="Janák Jakub" w:date="2023-07-21T15:02:00Z">
              <w:r w:rsidR="002F6A33">
                <w:rPr>
                  <w:color w:val="auto"/>
                </w:rPr>
                <w:t>během</w:t>
              </w:r>
            </w:ins>
            <w:ins w:id="151" w:author="Janák Jakub" w:date="2023-07-21T14:05:00Z">
              <w:r>
                <w:rPr>
                  <w:color w:val="auto"/>
                </w:rPr>
                <w:t xml:space="preserve"> </w:t>
              </w:r>
              <w:del w:id="152" w:author="Mikeš Jiří" w:date="2023-07-26T13:12:00Z">
                <w:r w:rsidDel="00B61DEA">
                  <w:rPr>
                    <w:color w:val="auto"/>
                  </w:rPr>
                  <w:delText>20</w:delText>
                </w:r>
              </w:del>
            </w:ins>
            <w:ins w:id="153" w:author="Mikeš Jiří" w:date="2023-07-26T13:12:00Z">
              <w:r w:rsidR="00B61DEA">
                <w:rPr>
                  <w:color w:val="auto"/>
                </w:rPr>
                <w:t>30</w:t>
              </w:r>
            </w:ins>
            <w:ins w:id="154" w:author="Janák Jakub" w:date="2023-07-21T14:05:00Z">
              <w:r>
                <w:rPr>
                  <w:color w:val="auto"/>
                </w:rPr>
                <w:t xml:space="preserve"> let provozu jednotek, </w:t>
              </w:r>
            </w:ins>
            <w:ins w:id="155" w:author="Janák Jakub" w:date="2023-07-21T14:04:00Z">
              <w:r>
                <w:rPr>
                  <w:color w:val="auto"/>
                </w:rPr>
                <w:t xml:space="preserve">není ani </w:t>
              </w:r>
            </w:ins>
            <w:ins w:id="156" w:author="Janák Jakub" w:date="2023-07-21T14:06:00Z">
              <w:r>
                <w:rPr>
                  <w:color w:val="auto"/>
                </w:rPr>
                <w:t xml:space="preserve">možné </w:t>
              </w:r>
            </w:ins>
            <w:ins w:id="157" w:author="Janák Jakub" w:date="2023-07-21T14:04:00Z">
              <w:r>
                <w:rPr>
                  <w:color w:val="auto"/>
                </w:rPr>
                <w:t xml:space="preserve">systém </w:t>
              </w:r>
            </w:ins>
            <w:ins w:id="158" w:author="Janák Jakub" w:date="2023-07-21T14:06:00Z">
              <w:r>
                <w:rPr>
                  <w:color w:val="auto"/>
                </w:rPr>
                <w:t>řádně</w:t>
              </w:r>
            </w:ins>
            <w:ins w:id="159" w:author="Janák Jakub" w:date="2023-07-21T14:04:00Z">
              <w:r>
                <w:rPr>
                  <w:color w:val="auto"/>
                </w:rPr>
                <w:t xml:space="preserve"> </w:t>
              </w:r>
            </w:ins>
            <w:ins w:id="160" w:author="Janák Jakub" w:date="2023-07-21T14:06:00Z">
              <w:r>
                <w:rPr>
                  <w:color w:val="auto"/>
                </w:rPr>
                <w:t>technicky provozovat</w:t>
              </w:r>
            </w:ins>
            <w:ins w:id="161" w:author="Janák Jakub" w:date="2023-07-21T14:04:00Z">
              <w:r>
                <w:rPr>
                  <w:color w:val="auto"/>
                </w:rPr>
                <w:t xml:space="preserve">. </w:t>
              </w:r>
            </w:ins>
          </w:p>
          <w:p w14:paraId="7C99A2B6" w14:textId="77777777" w:rsidR="00111D54" w:rsidRDefault="00111D54" w:rsidP="00E00E24">
            <w:pPr>
              <w:spacing w:before="280" w:line="240" w:lineRule="auto"/>
              <w:jc w:val="both"/>
              <w:rPr>
                <w:ins w:id="162" w:author="Janák Jakub" w:date="2023-07-21T14:03:00Z"/>
                <w:color w:val="auto"/>
              </w:rPr>
            </w:pPr>
            <w:ins w:id="163" w:author="Janák Jakub" w:date="2023-07-21T14:06:00Z">
              <w:r>
                <w:rPr>
                  <w:color w:val="auto"/>
                </w:rPr>
                <w:t>Celkové předpokládané náklady vzešlé z</w:t>
              </w:r>
            </w:ins>
            <w:ins w:id="164" w:author="Janák Jakub" w:date="2023-07-21T14:07:00Z">
              <w:r>
                <w:rPr>
                  <w:color w:val="auto"/>
                </w:rPr>
                <w:t> </w:t>
              </w:r>
            </w:ins>
            <w:ins w:id="165" w:author="Janák Jakub" w:date="2023-07-21T14:06:00Z">
              <w:r>
                <w:rPr>
                  <w:color w:val="auto"/>
                </w:rPr>
                <w:t xml:space="preserve">projektové </w:t>
              </w:r>
            </w:ins>
            <w:ins w:id="166" w:author="Janák Jakub" w:date="2023-07-21T14:07:00Z">
              <w:r>
                <w:rPr>
                  <w:color w:val="auto"/>
                </w:rPr>
                <w:t xml:space="preserve">dokumentace, jsou nyní odhadovány na </w:t>
              </w:r>
              <w:commentRangeStart w:id="167"/>
              <w:r>
                <w:rPr>
                  <w:color w:val="auto"/>
                </w:rPr>
                <w:t>6,05 mil. Kč vč. DPH</w:t>
              </w:r>
            </w:ins>
            <w:commentRangeEnd w:id="167"/>
            <w:ins w:id="168" w:author="Janák Jakub" w:date="2023-07-21T14:12:00Z">
              <w:r w:rsidR="00251870">
                <w:rPr>
                  <w:rStyle w:val="Odkaznakoment"/>
                </w:rPr>
                <w:commentReference w:id="167"/>
              </w:r>
            </w:ins>
            <w:ins w:id="169" w:author="Janák Jakub" w:date="2023-07-21T14:07:00Z">
              <w:r>
                <w:rPr>
                  <w:color w:val="auto"/>
                </w:rPr>
                <w:t>. Pokud bychom opros</w:t>
              </w:r>
              <w:r w:rsidR="00251870">
                <w:rPr>
                  <w:color w:val="auto"/>
                </w:rPr>
                <w:t xml:space="preserve">tili potřebu výměny o stávající </w:t>
              </w:r>
              <w:r>
                <w:rPr>
                  <w:color w:val="auto"/>
                </w:rPr>
                <w:t>technický stav, lze konstatovat, že pouze obměnou</w:t>
              </w:r>
            </w:ins>
            <w:ins w:id="170" w:author="Janák Jakub" w:date="2023-07-21T15:05:00Z">
              <w:r w:rsidR="002F6A33">
                <w:rPr>
                  <w:color w:val="auto"/>
                </w:rPr>
                <w:t xml:space="preserve"> technologie</w:t>
              </w:r>
            </w:ins>
            <w:ins w:id="171" w:author="Janák Jakub" w:date="2023-07-21T14:07:00Z">
              <w:r>
                <w:rPr>
                  <w:color w:val="auto"/>
                </w:rPr>
                <w:t xml:space="preserve"> docílíme</w:t>
              </w:r>
            </w:ins>
            <w:ins w:id="172" w:author="Janák Jakub" w:date="2023-07-21T15:06:00Z">
              <w:r w:rsidR="000C3002">
                <w:rPr>
                  <w:color w:val="auto"/>
                </w:rPr>
                <w:t xml:space="preserve"> výrazných provozních úspor. I</w:t>
              </w:r>
            </w:ins>
            <w:ins w:id="173" w:author="Janák Jakub" w:date="2023-07-21T14:11:00Z">
              <w:r w:rsidR="00251870">
                <w:rPr>
                  <w:color w:val="auto"/>
                </w:rPr>
                <w:t xml:space="preserve">nvestiční </w:t>
              </w:r>
            </w:ins>
            <w:ins w:id="174" w:author="Janák Jakub" w:date="2023-07-21T14:10:00Z">
              <w:r w:rsidR="00251870">
                <w:rPr>
                  <w:color w:val="auto"/>
                </w:rPr>
                <w:t>n</w:t>
              </w:r>
              <w:r w:rsidR="000C3002">
                <w:rPr>
                  <w:color w:val="auto"/>
                </w:rPr>
                <w:t>ávratnost projektu</w:t>
              </w:r>
              <w:r w:rsidR="00251870">
                <w:rPr>
                  <w:color w:val="auto"/>
                </w:rPr>
                <w:t xml:space="preserve"> </w:t>
              </w:r>
            </w:ins>
            <w:ins w:id="175" w:author="Janák Jakub" w:date="2023-07-21T15:07:00Z">
              <w:r w:rsidR="000C3002">
                <w:rPr>
                  <w:color w:val="auto"/>
                </w:rPr>
                <w:t xml:space="preserve">obměny VZT je </w:t>
              </w:r>
            </w:ins>
            <w:ins w:id="176" w:author="Janák Jakub" w:date="2023-07-21T14:10:00Z">
              <w:r w:rsidR="00251870">
                <w:rPr>
                  <w:color w:val="auto"/>
                </w:rPr>
                <w:t xml:space="preserve">10 let </w:t>
              </w:r>
            </w:ins>
            <w:ins w:id="177" w:author="Janák Jakub" w:date="2023-07-21T14:07:00Z">
              <w:r>
                <w:rPr>
                  <w:color w:val="auto"/>
                </w:rPr>
                <w:t xml:space="preserve">při současných cenách el. </w:t>
              </w:r>
              <w:proofErr w:type="gramStart"/>
              <w:r>
                <w:rPr>
                  <w:color w:val="auto"/>
                </w:rPr>
                <w:t>energie</w:t>
              </w:r>
            </w:ins>
            <w:proofErr w:type="gramEnd"/>
            <w:ins w:id="178" w:author="Janák Jakub" w:date="2023-07-21T14:11:00Z">
              <w:r w:rsidR="00251870">
                <w:rPr>
                  <w:color w:val="auto"/>
                </w:rPr>
                <w:t>.</w:t>
              </w:r>
            </w:ins>
          </w:p>
          <w:p w14:paraId="2D041C0D" w14:textId="77777777" w:rsidR="00202FFC" w:rsidDel="00251870" w:rsidRDefault="00D60AFC" w:rsidP="00E00E24">
            <w:pPr>
              <w:spacing w:before="280" w:line="240" w:lineRule="auto"/>
              <w:jc w:val="both"/>
              <w:rPr>
                <w:del w:id="179" w:author="Janák Jakub" w:date="2023-07-21T14:14:00Z"/>
                <w:color w:val="auto"/>
              </w:rPr>
            </w:pPr>
            <w:del w:id="180" w:author="Janák Jakub" w:date="2023-07-21T15:10:00Z">
              <w:r w:rsidDel="000C3002">
                <w:rPr>
                  <w:color w:val="auto"/>
                </w:rPr>
                <w:lastRenderedPageBreak/>
                <w:delText>Vzhledem k</w:delText>
              </w:r>
            </w:del>
            <w:del w:id="181" w:author="Janák Jakub" w:date="2023-07-21T14:01:00Z">
              <w:r w:rsidDel="00111D54">
                <w:rPr>
                  <w:color w:val="auto"/>
                </w:rPr>
                <w:delText> </w:delText>
              </w:r>
            </w:del>
            <w:del w:id="182" w:author="Janák Jakub" w:date="2023-07-21T15:10:00Z">
              <w:r w:rsidDel="000C3002">
                <w:rPr>
                  <w:color w:val="auto"/>
                </w:rPr>
                <w:delText>rozsahu prací a situaci na trhu s odbornými vzduchotechnickými firmami je nejvhodnější termín realizace první pololetí</w:delText>
              </w:r>
            </w:del>
            <w:del w:id="183" w:author="Janák Jakub" w:date="2023-07-21T11:25:00Z">
              <w:r w:rsidDel="00303DFF">
                <w:rPr>
                  <w:color w:val="auto"/>
                </w:rPr>
                <w:delText>, nejlépe únor až duben</w:delText>
              </w:r>
            </w:del>
            <w:del w:id="184" w:author="Janák Jakub" w:date="2023-07-21T15:10:00Z">
              <w:r w:rsidR="00150A51" w:rsidDel="000C3002">
                <w:rPr>
                  <w:color w:val="auto"/>
                </w:rPr>
                <w:delText xml:space="preserve"> 2024</w:delText>
              </w:r>
            </w:del>
            <w:ins w:id="185" w:author="Janák Jakub" w:date="2023-07-21T15:10:00Z">
              <w:r w:rsidR="000C3002">
                <w:rPr>
                  <w:color w:val="auto"/>
                </w:rPr>
                <w:t>Z důvodu souběhu dalších důležitých investičních akcí odboru technického v</w:t>
              </w:r>
            </w:ins>
            <w:ins w:id="186" w:author="Janák Jakub" w:date="2023-07-21T15:11:00Z">
              <w:r w:rsidR="000C3002">
                <w:rPr>
                  <w:color w:val="auto"/>
                </w:rPr>
                <w:t> </w:t>
              </w:r>
            </w:ins>
            <w:ins w:id="187" w:author="Janák Jakub" w:date="2023-07-21T15:10:00Z">
              <w:r w:rsidR="000C3002">
                <w:rPr>
                  <w:color w:val="auto"/>
                </w:rPr>
                <w:t>r.</w:t>
              </w:r>
            </w:ins>
            <w:ins w:id="188" w:author="Janák Jakub" w:date="2023-07-21T15:11:00Z">
              <w:r w:rsidR="000C3002">
                <w:rPr>
                  <w:color w:val="auto"/>
                </w:rPr>
                <w:t xml:space="preserve"> 202</w:t>
              </w:r>
            </w:ins>
            <w:ins w:id="189" w:author="Janák Jakub" w:date="2023-07-21T15:12:00Z">
              <w:r w:rsidR="000C3002">
                <w:rPr>
                  <w:color w:val="auto"/>
                </w:rPr>
                <w:t>4</w:t>
              </w:r>
            </w:ins>
            <w:ins w:id="190" w:author="Janák Jakub" w:date="2023-07-21T15:11:00Z">
              <w:r w:rsidR="000C3002">
                <w:rPr>
                  <w:color w:val="auto"/>
                </w:rPr>
                <w:t xml:space="preserve"> a vzhledem k situaci na trhu s odbornými vzduchotechnickými firmami je nejvhodnější termín realizace v prvním pololetí r. 2024</w:t>
              </w:r>
            </w:ins>
            <w:del w:id="191" w:author="Janák Jakub" w:date="2023-07-21T15:10:00Z">
              <w:r w:rsidDel="000C3002">
                <w:rPr>
                  <w:color w:val="auto"/>
                </w:rPr>
                <w:delText>.</w:delText>
              </w:r>
            </w:del>
            <w:r>
              <w:rPr>
                <w:color w:val="auto"/>
              </w:rPr>
              <w:t xml:space="preserve"> </w:t>
            </w:r>
            <w:del w:id="192" w:author="Janák Jakub" w:date="2023-07-21T14:12:00Z">
              <w:r w:rsidDel="00251870">
                <w:rPr>
                  <w:color w:val="auto"/>
                </w:rPr>
                <w:delText>Protože v</w:delText>
              </w:r>
            </w:del>
            <w:ins w:id="193" w:author="Janák Jakub" w:date="2023-07-21T14:12:00Z">
              <w:r w:rsidR="00251870">
                <w:rPr>
                  <w:color w:val="auto"/>
                </w:rPr>
                <w:t>V</w:t>
              </w:r>
            </w:ins>
            <w:r>
              <w:rPr>
                <w:color w:val="auto"/>
              </w:rPr>
              <w:t>ýběr dodavatele</w:t>
            </w:r>
            <w:ins w:id="194" w:author="Janák Jakub" w:date="2023-07-21T15:09:00Z">
              <w:r w:rsidR="000C3002">
                <w:rPr>
                  <w:color w:val="auto"/>
                </w:rPr>
                <w:t xml:space="preserve"> dle zákona o zadávání veřejných zakázek</w:t>
              </w:r>
            </w:ins>
            <w:r>
              <w:rPr>
                <w:color w:val="auto"/>
              </w:rPr>
              <w:t>, včetně přípravy smlouvy a zadávací dokumentace</w:t>
            </w:r>
            <w:ins w:id="195" w:author="Janák Jakub" w:date="2023-07-21T14:13:00Z">
              <w:r w:rsidR="00251870">
                <w:rPr>
                  <w:color w:val="auto"/>
                </w:rPr>
                <w:t xml:space="preserve"> </w:t>
              </w:r>
            </w:ins>
            <w:del w:id="196" w:author="Janák Jakub" w:date="2023-07-21T14:13:00Z">
              <w:r w:rsidDel="00251870">
                <w:rPr>
                  <w:color w:val="auto"/>
                </w:rPr>
                <w:delText xml:space="preserve">, pro celkovou přepokládanou cenu </w:delText>
              </w:r>
            </w:del>
            <w:del w:id="197" w:author="Janák Jakub" w:date="2023-07-21T13:49:00Z">
              <w:r w:rsidDel="00BB6251">
                <w:rPr>
                  <w:color w:val="auto"/>
                </w:rPr>
                <w:delText xml:space="preserve">okolo </w:delText>
              </w:r>
            </w:del>
            <w:commentRangeStart w:id="198"/>
            <w:del w:id="199" w:author="Janák Jakub" w:date="2023-07-21T14:13:00Z">
              <w:r w:rsidDel="00251870">
                <w:rPr>
                  <w:color w:val="auto"/>
                </w:rPr>
                <w:delText>5 mil. Kč bez DPH</w:delText>
              </w:r>
              <w:commentRangeEnd w:id="198"/>
              <w:r w:rsidR="00303DFF" w:rsidDel="00251870">
                <w:rPr>
                  <w:rStyle w:val="Odkaznakoment"/>
                </w:rPr>
                <w:commentReference w:id="198"/>
              </w:r>
              <w:r w:rsidDel="00251870">
                <w:rPr>
                  <w:color w:val="auto"/>
                </w:rPr>
                <w:delText xml:space="preserve">, </w:delText>
              </w:r>
            </w:del>
            <w:del w:id="200" w:author="Janák Jakub" w:date="2023-07-21T15:09:00Z">
              <w:r w:rsidDel="000C3002">
                <w:rPr>
                  <w:color w:val="auto"/>
                </w:rPr>
                <w:delText>trvá</w:delText>
              </w:r>
            </w:del>
            <w:ins w:id="201" w:author="Janák Jakub" w:date="2023-07-21T15:09:00Z">
              <w:r w:rsidR="000C3002">
                <w:rPr>
                  <w:color w:val="auto"/>
                </w:rPr>
                <w:t>bude trvat</w:t>
              </w:r>
            </w:ins>
            <w:r>
              <w:rPr>
                <w:color w:val="auto"/>
              </w:rPr>
              <w:t xml:space="preserve"> přibližně tři měsíce</w:t>
            </w:r>
            <w:del w:id="202" w:author="Janák Jakub" w:date="2023-07-21T15:08:00Z">
              <w:r w:rsidDel="000C3002">
                <w:rPr>
                  <w:color w:val="auto"/>
                </w:rPr>
                <w:delText>,</w:delText>
              </w:r>
            </w:del>
            <w:ins w:id="203" w:author="Janák Jakub" w:date="2023-07-21T15:08:00Z">
              <w:r w:rsidR="000C3002">
                <w:rPr>
                  <w:color w:val="auto"/>
                </w:rPr>
                <w:t>.</w:t>
              </w:r>
            </w:ins>
            <w:ins w:id="204" w:author="Janák Jakub" w:date="2023-07-21T15:10:00Z">
              <w:r w:rsidR="000C3002">
                <w:rPr>
                  <w:color w:val="auto"/>
                </w:rPr>
                <w:t xml:space="preserve"> </w:t>
              </w:r>
            </w:ins>
            <w:ins w:id="205" w:author="Janák Jakub" w:date="2023-07-21T15:12:00Z">
              <w:r w:rsidR="000C3002">
                <w:rPr>
                  <w:color w:val="auto"/>
                </w:rPr>
                <w:t>Proto je</w:t>
              </w:r>
            </w:ins>
            <w:ins w:id="206" w:author="Janák Jakub" w:date="2023-07-21T15:13:00Z">
              <w:r w:rsidR="000C3002">
                <w:rPr>
                  <w:color w:val="auto"/>
                </w:rPr>
                <w:t xml:space="preserve"> nutné provést</w:t>
              </w:r>
            </w:ins>
            <w:del w:id="207" w:author="Janák Jakub" w:date="2023-07-21T15:09:00Z">
              <w:r w:rsidDel="000C3002">
                <w:rPr>
                  <w:color w:val="auto"/>
                </w:rPr>
                <w:delText xml:space="preserve"> musí </w:delText>
              </w:r>
              <w:r w:rsidR="00150A51" w:rsidDel="000C3002">
                <w:rPr>
                  <w:color w:val="auto"/>
                </w:rPr>
                <w:delText>tento</w:delText>
              </w:r>
            </w:del>
            <w:r w:rsidR="00150A51">
              <w:rPr>
                <w:color w:val="auto"/>
              </w:rPr>
              <w:t xml:space="preserve"> vý</w:t>
            </w:r>
            <w:ins w:id="208" w:author="Janák Jakub" w:date="2023-07-21T11:20:00Z">
              <w:r w:rsidR="00303DFF">
                <w:rPr>
                  <w:color w:val="auto"/>
                </w:rPr>
                <w:t>b</w:t>
              </w:r>
            </w:ins>
            <w:del w:id="209" w:author="Janák Jakub" w:date="2023-07-21T11:20:00Z">
              <w:r w:rsidR="00150A51" w:rsidDel="00303DFF">
                <w:rPr>
                  <w:color w:val="auto"/>
                </w:rPr>
                <w:delText>m</w:delText>
              </w:r>
            </w:del>
            <w:r w:rsidR="00150A51">
              <w:rPr>
                <w:color w:val="auto"/>
              </w:rPr>
              <w:t>ěr</w:t>
            </w:r>
            <w:ins w:id="210" w:author="Janák Jakub" w:date="2023-07-21T15:09:00Z">
              <w:r w:rsidR="000C3002">
                <w:rPr>
                  <w:color w:val="auto"/>
                </w:rPr>
                <w:t xml:space="preserve"> dodavatele</w:t>
              </w:r>
            </w:ins>
            <w:r w:rsidR="00150A51">
              <w:rPr>
                <w:color w:val="auto"/>
              </w:rPr>
              <w:t xml:space="preserve"> </w:t>
            </w:r>
            <w:del w:id="211" w:author="Janák Jakub" w:date="2023-07-21T15:13:00Z">
              <w:r w:rsidDel="000C3002">
                <w:rPr>
                  <w:color w:val="auto"/>
                </w:rPr>
                <w:delText xml:space="preserve">proběhnout </w:delText>
              </w:r>
            </w:del>
            <w:del w:id="212" w:author="Janák Jakub" w:date="2023-07-21T14:13:00Z">
              <w:r w:rsidDel="00251870">
                <w:rPr>
                  <w:color w:val="auto"/>
                </w:rPr>
                <w:delText>ještě letos</w:delText>
              </w:r>
            </w:del>
            <w:ins w:id="213" w:author="Janák Jakub" w:date="2023-07-21T14:13:00Z">
              <w:r w:rsidR="00251870">
                <w:rPr>
                  <w:color w:val="auto"/>
                </w:rPr>
                <w:t>do konce</w:t>
              </w:r>
            </w:ins>
            <w:ins w:id="214" w:author="Janák Jakub" w:date="2023-07-21T15:13:00Z">
              <w:r w:rsidR="000C3002">
                <w:rPr>
                  <w:color w:val="auto"/>
                </w:rPr>
                <w:t xml:space="preserve"> letošního</w:t>
              </w:r>
            </w:ins>
            <w:ins w:id="215" w:author="Janák Jakub" w:date="2023-07-21T14:13:00Z">
              <w:r w:rsidR="00251870">
                <w:rPr>
                  <w:color w:val="auto"/>
                </w:rPr>
                <w:t xml:space="preserve"> roku</w:t>
              </w:r>
            </w:ins>
            <w:r>
              <w:rPr>
                <w:color w:val="auto"/>
              </w:rPr>
              <w:t>.</w:t>
            </w:r>
            <w:del w:id="216" w:author="Janák Jakub" w:date="2023-07-21T14:14:00Z">
              <w:r w:rsidDel="00251870">
                <w:rPr>
                  <w:color w:val="auto"/>
                </w:rPr>
                <w:delText xml:space="preserve"> </w:delText>
              </w:r>
            </w:del>
            <w:del w:id="217" w:author="Janák Jakub" w:date="2023-07-21T13:49:00Z">
              <w:r w:rsidDel="00BB6251">
                <w:rPr>
                  <w:color w:val="auto"/>
                </w:rPr>
                <w:delText xml:space="preserve">Předpokládáme </w:delText>
              </w:r>
            </w:del>
            <w:del w:id="218" w:author="Janák Jakub" w:date="2023-07-21T11:20:00Z">
              <w:r w:rsidR="00150A51" w:rsidDel="00303DFF">
                <w:rPr>
                  <w:color w:val="auto"/>
                </w:rPr>
                <w:delText xml:space="preserve">v měsíci </w:delText>
              </w:r>
              <w:r w:rsidDel="00303DFF">
                <w:rPr>
                  <w:color w:val="auto"/>
                </w:rPr>
                <w:delText xml:space="preserve">září až listopad </w:delText>
              </w:r>
            </w:del>
            <w:del w:id="219" w:author="Janák Jakub" w:date="2023-07-21T13:49:00Z">
              <w:r w:rsidDel="00BB6251">
                <w:rPr>
                  <w:color w:val="auto"/>
                </w:rPr>
                <w:delText>2023.</w:delText>
              </w:r>
            </w:del>
            <w:ins w:id="220" w:author="Janák Jakub" w:date="2023-07-21T14:14:00Z">
              <w:r w:rsidR="00251870">
                <w:rPr>
                  <w:color w:val="auto"/>
                </w:rPr>
                <w:t xml:space="preserve"> </w:t>
              </w:r>
            </w:ins>
          </w:p>
          <w:p w14:paraId="11B4E2FC" w14:textId="77777777" w:rsidR="00D60AFC" w:rsidRDefault="00150A51" w:rsidP="00E00E24">
            <w:pPr>
              <w:spacing w:before="28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Vzhledem ke skutečnosti, že</w:t>
            </w:r>
            <w:r w:rsidR="00D60AFC">
              <w:rPr>
                <w:color w:val="auto"/>
              </w:rPr>
              <w:t xml:space="preserve"> plá</w:t>
            </w:r>
            <w:r>
              <w:rPr>
                <w:color w:val="auto"/>
              </w:rPr>
              <w:t>n na příští rok bude</w:t>
            </w:r>
            <w:r w:rsidR="00D60AFC">
              <w:rPr>
                <w:color w:val="auto"/>
              </w:rPr>
              <w:t xml:space="preserve"> schválen až v první polovině prosince 2023 a provedení výběru dodavatele by bylo v rozporu s interními předpisy, žádáme tímto o </w:t>
            </w:r>
            <w:ins w:id="221" w:author="Janák Jakub" w:date="2023-07-21T11:21:00Z">
              <w:r w:rsidR="00303DFF">
                <w:rPr>
                  <w:color w:val="auto"/>
                </w:rPr>
                <w:t xml:space="preserve">rozhodnutí </w:t>
              </w:r>
            </w:ins>
            <w:del w:id="222" w:author="Janák Jakub" w:date="2023-07-21T11:21:00Z">
              <w:r w:rsidR="00D60AFC" w:rsidDel="00303DFF">
                <w:rPr>
                  <w:color w:val="auto"/>
                </w:rPr>
                <w:delText xml:space="preserve">příslib finančních prostředků na </w:delText>
              </w:r>
            </w:del>
            <w:r w:rsidR="00D60AFC">
              <w:rPr>
                <w:color w:val="auto"/>
              </w:rPr>
              <w:t>realizac</w:t>
            </w:r>
            <w:ins w:id="223" w:author="Janák Jakub" w:date="2023-07-21T11:21:00Z">
              <w:r w:rsidR="00303DFF">
                <w:rPr>
                  <w:color w:val="auto"/>
                </w:rPr>
                <w:t>e akce</w:t>
              </w:r>
            </w:ins>
            <w:del w:id="224" w:author="Janák Jakub" w:date="2023-07-21T11:21:00Z">
              <w:r w:rsidR="00D60AFC" w:rsidDel="00303DFF">
                <w:rPr>
                  <w:color w:val="auto"/>
                </w:rPr>
                <w:delText>i</w:delText>
              </w:r>
            </w:del>
            <w:r w:rsidR="00D60AFC">
              <w:rPr>
                <w:color w:val="auto"/>
              </w:rPr>
              <w:t xml:space="preserve"> </w:t>
            </w:r>
            <w:del w:id="225" w:author="Janák Jakub" w:date="2023-07-21T13:51:00Z">
              <w:r w:rsidR="00D60AFC" w:rsidDel="00BB6251">
                <w:rPr>
                  <w:color w:val="auto"/>
                </w:rPr>
                <w:delText xml:space="preserve">v roce 2024 </w:delText>
              </w:r>
            </w:del>
            <w:r w:rsidR="00D60AFC">
              <w:rPr>
                <w:color w:val="auto"/>
              </w:rPr>
              <w:t xml:space="preserve">a </w:t>
            </w:r>
            <w:del w:id="226" w:author="Janák Jakub" w:date="2023-07-21T11:22:00Z">
              <w:r w:rsidR="00D60AFC" w:rsidDel="00303DFF">
                <w:rPr>
                  <w:color w:val="auto"/>
                </w:rPr>
                <w:delText>povolení k zahájení poptávkového řízení</w:delText>
              </w:r>
            </w:del>
            <w:ins w:id="227" w:author="Janák Jakub" w:date="2023-07-21T13:50:00Z">
              <w:r w:rsidR="00BB6251">
                <w:rPr>
                  <w:color w:val="auto"/>
                </w:rPr>
                <w:t>schválení plánovaných finančních prostředků na r</w:t>
              </w:r>
            </w:ins>
            <w:ins w:id="228" w:author="Janák Jakub" w:date="2023-07-21T13:51:00Z">
              <w:r w:rsidR="00BB6251">
                <w:rPr>
                  <w:color w:val="auto"/>
                </w:rPr>
                <w:t>. 2024.</w:t>
              </w:r>
            </w:ins>
            <w:ins w:id="229" w:author="Janák Jakub" w:date="2023-07-21T14:16:00Z">
              <w:r w:rsidR="00251870">
                <w:rPr>
                  <w:color w:val="auto"/>
                </w:rPr>
                <w:t xml:space="preserve"> </w:t>
              </w:r>
              <w:commentRangeStart w:id="230"/>
              <w:r w:rsidR="00251870">
                <w:rPr>
                  <w:color w:val="auto"/>
                </w:rPr>
                <w:t xml:space="preserve">Tím bude splněna výjimka z pokynů č. </w:t>
              </w:r>
              <w:proofErr w:type="spellStart"/>
              <w:r w:rsidR="00251870">
                <w:rPr>
                  <w:color w:val="auto"/>
                </w:rPr>
                <w:t>xx</w:t>
              </w:r>
              <w:proofErr w:type="spellEnd"/>
              <w:r w:rsidR="00251870">
                <w:rPr>
                  <w:color w:val="auto"/>
                </w:rPr>
                <w:t xml:space="preserve"> čl. </w:t>
              </w:r>
              <w:proofErr w:type="spellStart"/>
              <w:r w:rsidR="00251870">
                <w:rPr>
                  <w:color w:val="auto"/>
                </w:rPr>
                <w:t>xx</w:t>
              </w:r>
              <w:proofErr w:type="spellEnd"/>
              <w:r w:rsidR="00251870">
                <w:rPr>
                  <w:color w:val="auto"/>
                </w:rPr>
                <w:t xml:space="preserve"> o plánování rozpočtu</w:t>
              </w:r>
              <w:commentRangeEnd w:id="230"/>
              <w:r w:rsidR="00251870">
                <w:rPr>
                  <w:rStyle w:val="Odkaznakoment"/>
                </w:rPr>
                <w:commentReference w:id="230"/>
              </w:r>
              <w:r w:rsidR="00251870">
                <w:rPr>
                  <w:color w:val="auto"/>
                </w:rPr>
                <w:t>.</w:t>
              </w:r>
            </w:ins>
            <w:ins w:id="231" w:author="Janák Jakub" w:date="2023-07-21T13:51:00Z">
              <w:r w:rsidR="00BB6251">
                <w:rPr>
                  <w:color w:val="auto"/>
                </w:rPr>
                <w:t xml:space="preserve"> Rozpočtované </w:t>
              </w:r>
            </w:ins>
            <w:ins w:id="232" w:author="Janák Jakub" w:date="2023-07-21T14:14:00Z">
              <w:r w:rsidR="00251870">
                <w:rPr>
                  <w:color w:val="auto"/>
                </w:rPr>
                <w:t>náklady</w:t>
              </w:r>
            </w:ins>
            <w:ins w:id="233" w:author="Janák Jakub" w:date="2023-07-21T13:51:00Z">
              <w:r w:rsidR="00BB6251">
                <w:rPr>
                  <w:color w:val="auto"/>
                </w:rPr>
                <w:t xml:space="preserve"> budou standardním postupem vloženy do plánu rozpočtu na </w:t>
              </w:r>
            </w:ins>
            <w:ins w:id="234" w:author="Janák Jakub" w:date="2023-07-21T14:14:00Z">
              <w:r w:rsidR="00251870">
                <w:rPr>
                  <w:color w:val="auto"/>
                </w:rPr>
                <w:t>r. 2024</w:t>
              </w:r>
            </w:ins>
            <w:del w:id="235" w:author="Janák Jakub" w:date="2023-07-21T11:22:00Z">
              <w:r w:rsidR="00D60AFC" w:rsidDel="00303DFF">
                <w:rPr>
                  <w:color w:val="auto"/>
                </w:rPr>
                <w:delText>.</w:delText>
              </w:r>
            </w:del>
          </w:p>
          <w:p w14:paraId="6374A33A" w14:textId="77777777" w:rsidR="000E353E" w:rsidRPr="0004675B" w:rsidRDefault="000E353E" w:rsidP="000E353E">
            <w:pPr>
              <w:rPr>
                <w:color w:val="auto"/>
              </w:rPr>
            </w:pPr>
          </w:p>
          <w:p w14:paraId="0CA6E56E" w14:textId="77777777" w:rsidR="000E353E" w:rsidRPr="0004675B" w:rsidRDefault="000E353E" w:rsidP="000E353E">
            <w:pPr>
              <w:rPr>
                <w:color w:val="auto"/>
              </w:rPr>
            </w:pPr>
          </w:p>
          <w:tbl>
            <w:tblPr>
              <w:tblStyle w:val="Mkatabulky"/>
              <w:tblW w:w="96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8210"/>
            </w:tblGrid>
            <w:tr w:rsidR="000E353E" w:rsidRPr="0004675B" w14:paraId="37448D57" w14:textId="77777777" w:rsidTr="007766EF">
              <w:trPr>
                <w:trHeight w:hRule="exact" w:val="284"/>
              </w:trPr>
              <w:tc>
                <w:tcPr>
                  <w:tcW w:w="1418" w:type="dxa"/>
                </w:tcPr>
                <w:p w14:paraId="79BC5C03" w14:textId="77777777" w:rsidR="000E353E" w:rsidRPr="0004675B" w:rsidRDefault="000E353E" w:rsidP="000E353E">
                  <w:pPr>
                    <w:spacing w:line="360" w:lineRule="auto"/>
                    <w:rPr>
                      <w:color w:val="auto"/>
                    </w:rPr>
                  </w:pPr>
                  <w:r w:rsidRPr="0004675B">
                    <w:rPr>
                      <w:color w:val="auto"/>
                    </w:rPr>
                    <w:t>Předkládá:</w:t>
                  </w:r>
                </w:p>
              </w:tc>
              <w:tc>
                <w:tcPr>
                  <w:tcW w:w="8210" w:type="dxa"/>
                </w:tcPr>
                <w:p w14:paraId="4A22E1FD" w14:textId="77777777" w:rsidR="000E353E" w:rsidRPr="0004675B" w:rsidRDefault="003408F4" w:rsidP="003408F4">
                  <w:pPr>
                    <w:spacing w:line="360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Ing. Jakub Janák</w:t>
                  </w:r>
                </w:p>
              </w:tc>
            </w:tr>
            <w:tr w:rsidR="00AD6558" w:rsidRPr="0004675B" w14:paraId="376E616A" w14:textId="77777777" w:rsidTr="007766EF">
              <w:trPr>
                <w:trHeight w:hRule="exact" w:val="284"/>
              </w:trPr>
              <w:tc>
                <w:tcPr>
                  <w:tcW w:w="1418" w:type="dxa"/>
                </w:tcPr>
                <w:p w14:paraId="5BEF01B2" w14:textId="77777777"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  <w:tc>
                <w:tcPr>
                  <w:tcW w:w="8210" w:type="dxa"/>
                </w:tcPr>
                <w:p w14:paraId="7B20E140" w14:textId="77777777"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</w:tr>
            <w:tr w:rsidR="000E353E" w:rsidRPr="0004675B" w14:paraId="637DB4F1" w14:textId="77777777" w:rsidTr="007766EF">
              <w:trPr>
                <w:trHeight w:hRule="exact" w:val="284"/>
              </w:trPr>
              <w:tc>
                <w:tcPr>
                  <w:tcW w:w="1418" w:type="dxa"/>
                </w:tcPr>
                <w:p w14:paraId="209C0171" w14:textId="77777777" w:rsidR="000E353E" w:rsidRPr="0004675B" w:rsidRDefault="000E353E" w:rsidP="000E353E">
                  <w:pPr>
                    <w:spacing w:line="360" w:lineRule="auto"/>
                    <w:rPr>
                      <w:color w:val="auto"/>
                    </w:rPr>
                  </w:pPr>
                  <w:r w:rsidRPr="0004675B">
                    <w:rPr>
                      <w:color w:val="auto"/>
                    </w:rPr>
                    <w:t>Kontroloval:</w:t>
                  </w:r>
                </w:p>
              </w:tc>
              <w:tc>
                <w:tcPr>
                  <w:tcW w:w="8210" w:type="dxa"/>
                </w:tcPr>
                <w:p w14:paraId="1BF00F0A" w14:textId="77777777" w:rsidR="000E353E" w:rsidRPr="0004675B" w:rsidRDefault="003408F4" w:rsidP="003408F4">
                  <w:pPr>
                    <w:spacing w:line="360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Petr Matějka</w:t>
                  </w:r>
                </w:p>
              </w:tc>
            </w:tr>
            <w:tr w:rsidR="00AD6558" w:rsidRPr="0004675B" w14:paraId="3781624C" w14:textId="77777777" w:rsidTr="007766EF">
              <w:trPr>
                <w:trHeight w:hRule="exact" w:val="284"/>
              </w:trPr>
              <w:tc>
                <w:tcPr>
                  <w:tcW w:w="1418" w:type="dxa"/>
                </w:tcPr>
                <w:p w14:paraId="6893783C" w14:textId="77777777"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  <w:tc>
                <w:tcPr>
                  <w:tcW w:w="8210" w:type="dxa"/>
                </w:tcPr>
                <w:p w14:paraId="7C788B35" w14:textId="77777777" w:rsidR="00AD6558" w:rsidRPr="0004675B" w:rsidRDefault="00AD6558" w:rsidP="000E353E">
                  <w:pPr>
                    <w:spacing w:line="360" w:lineRule="auto"/>
                    <w:rPr>
                      <w:color w:val="auto"/>
                    </w:rPr>
                  </w:pPr>
                </w:p>
              </w:tc>
            </w:tr>
            <w:tr w:rsidR="000E353E" w:rsidRPr="0004675B" w14:paraId="2534737F" w14:textId="77777777" w:rsidTr="007766EF">
              <w:trPr>
                <w:trHeight w:hRule="exact" w:val="284"/>
              </w:trPr>
              <w:tc>
                <w:tcPr>
                  <w:tcW w:w="1418" w:type="dxa"/>
                </w:tcPr>
                <w:p w14:paraId="79A4C2C4" w14:textId="77777777" w:rsidR="000E353E" w:rsidRPr="0004675B" w:rsidRDefault="000E353E" w:rsidP="000E353E">
                  <w:pPr>
                    <w:rPr>
                      <w:color w:val="auto"/>
                    </w:rPr>
                  </w:pPr>
                  <w:r w:rsidRPr="0004675B">
                    <w:rPr>
                      <w:color w:val="auto"/>
                    </w:rPr>
                    <w:t>Zpracoval:</w:t>
                  </w:r>
                </w:p>
              </w:tc>
              <w:tc>
                <w:tcPr>
                  <w:tcW w:w="8210" w:type="dxa"/>
                </w:tcPr>
                <w:p w14:paraId="40D0CC25" w14:textId="77777777" w:rsidR="000E353E" w:rsidRPr="0004675B" w:rsidRDefault="003408F4" w:rsidP="000E353E">
                  <w:pPr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Jiří Mikeš</w:t>
                  </w:r>
                </w:p>
              </w:tc>
            </w:tr>
          </w:tbl>
          <w:p w14:paraId="683F909F" w14:textId="77777777" w:rsidR="000E353E" w:rsidRDefault="000E353E" w:rsidP="000E353E">
            <w:pPr>
              <w:rPr>
                <w:color w:val="auto"/>
              </w:rPr>
            </w:pPr>
          </w:p>
          <w:p w14:paraId="699C1A85" w14:textId="77777777" w:rsidR="00572BA4" w:rsidRPr="002D58FA" w:rsidRDefault="00572BA4" w:rsidP="00572BA4">
            <w:pPr>
              <w:rPr>
                <w:color w:val="auto"/>
              </w:rPr>
            </w:pPr>
          </w:p>
        </w:tc>
      </w:tr>
    </w:tbl>
    <w:p w14:paraId="699B0695" w14:textId="77777777" w:rsidR="0003333F" w:rsidRDefault="0003333F" w:rsidP="00572BA4">
      <w:pPr>
        <w:spacing w:after="160" w:line="259" w:lineRule="auto"/>
      </w:pPr>
    </w:p>
    <w:sectPr w:rsidR="0003333F" w:rsidSect="00572BA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701" w:left="1134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71" w:author="Janák Jakub" w:date="2023-07-20T14:42:00Z" w:initials="JJ">
    <w:p w14:paraId="486A87C7" w14:textId="77777777" w:rsidR="00D304C8" w:rsidRDefault="00D304C8">
      <w:pPr>
        <w:pStyle w:val="Textkomente"/>
      </w:pPr>
      <w:r>
        <w:rPr>
          <w:rStyle w:val="Odkaznakoment"/>
        </w:rPr>
        <w:annotationRef/>
      </w:r>
      <w:r>
        <w:t>Je to správně? Píšeš, že není ZZT tj. nemluvíme jen o letním provozu, ale také o zimním… proto jsem slovo letní škrtnul</w:t>
      </w:r>
    </w:p>
  </w:comment>
  <w:comment w:id="167" w:author="Janák Jakub" w:date="2023-07-21T14:12:00Z" w:initials="JJ">
    <w:p w14:paraId="39E7A73F" w14:textId="77777777" w:rsidR="00251870" w:rsidRDefault="00251870">
      <w:pPr>
        <w:pStyle w:val="Textkomente"/>
      </w:pPr>
      <w:r>
        <w:rPr>
          <w:rStyle w:val="Odkaznakoment"/>
        </w:rPr>
        <w:annotationRef/>
      </w:r>
      <w:r>
        <w:t>Kontrola zda je to tak!!</w:t>
      </w:r>
    </w:p>
  </w:comment>
  <w:comment w:id="198" w:author="Janák Jakub" w:date="2023-07-21T11:26:00Z" w:initials="JJ">
    <w:p w14:paraId="07080072" w14:textId="77777777" w:rsidR="00303DFF" w:rsidRDefault="00303DFF">
      <w:pPr>
        <w:pStyle w:val="Textkomente"/>
      </w:pPr>
      <w:r>
        <w:rPr>
          <w:rStyle w:val="Odkaznakoment"/>
        </w:rPr>
        <w:annotationRef/>
      </w:r>
      <w:r>
        <w:t xml:space="preserve">Cenu s DPH! Vždy a </w:t>
      </w:r>
      <w:proofErr w:type="gramStart"/>
      <w:r>
        <w:t>všude.. je</w:t>
      </w:r>
      <w:proofErr w:type="gramEnd"/>
      <w:r>
        <w:t xml:space="preserve"> to opravdu 5? </w:t>
      </w:r>
    </w:p>
  </w:comment>
  <w:comment w:id="230" w:author="Janák Jakub" w:date="2023-07-21T14:16:00Z" w:initials="JJ">
    <w:p w14:paraId="5905BFBF" w14:textId="77777777" w:rsidR="00251870" w:rsidRDefault="00251870">
      <w:pPr>
        <w:pStyle w:val="Textkomente"/>
      </w:pPr>
      <w:r>
        <w:rPr>
          <w:rStyle w:val="Odkaznakoment"/>
        </w:rPr>
        <w:annotationRef/>
      </w:r>
      <w:r>
        <w:t xml:space="preserve">Podívejte se na to, myslím, že jsme to psali už do zprávy o výtahu v Brně. Někde v pokynech je napsané co máš dělat když nemáš schválený </w:t>
      </w:r>
      <w:proofErr w:type="gramStart"/>
      <w:r>
        <w:t>rozpočet ale</w:t>
      </w:r>
      <w:proofErr w:type="gramEnd"/>
      <w:r>
        <w:t xml:space="preserve"> chceš to soutěžit, na to se musíme odvolat.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6A87C7" w15:done="0"/>
  <w15:commentEx w15:paraId="39E7A73F" w15:done="0"/>
  <w15:commentEx w15:paraId="07080072" w15:done="0"/>
  <w15:commentEx w15:paraId="5905BFB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D53AA" w14:textId="77777777" w:rsidR="00EC2C87" w:rsidRDefault="00EC2C87" w:rsidP="00E4666B">
      <w:pPr>
        <w:spacing w:line="240" w:lineRule="auto"/>
      </w:pPr>
      <w:r>
        <w:separator/>
      </w:r>
    </w:p>
  </w:endnote>
  <w:endnote w:type="continuationSeparator" w:id="0">
    <w:p w14:paraId="232FD86D" w14:textId="77777777" w:rsidR="00EC2C87" w:rsidRDefault="00EC2C87" w:rsidP="00E46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81"/>
      <w:gridCol w:w="5386"/>
      <w:gridCol w:w="561"/>
    </w:tblGrid>
    <w:tr w:rsidR="004F3675" w:rsidRPr="00384B62" w14:paraId="594555EC" w14:textId="77777777" w:rsidTr="00284C40">
      <w:trPr>
        <w:jc w:val="right"/>
      </w:trPr>
      <w:tc>
        <w:tcPr>
          <w:tcW w:w="3681" w:type="dxa"/>
        </w:tcPr>
        <w:p w14:paraId="433CB97B" w14:textId="77777777" w:rsidR="004F3675" w:rsidRPr="00384B62" w:rsidRDefault="004F3675" w:rsidP="004F3675">
          <w:pPr>
            <w:pStyle w:val="Zpat"/>
            <w:rPr>
              <w:sz w:val="18"/>
              <w:szCs w:val="18"/>
              <w:lang w:val="en-US"/>
            </w:rPr>
          </w:pPr>
          <w:r w:rsidRPr="004F3675">
            <w:rPr>
              <w:color w:val="FFFFFF" w:themeColor="background1"/>
              <w:sz w:val="18"/>
              <w:szCs w:val="18"/>
            </w:rPr>
            <w:t>Česká národní banka, Na Příkopě 864/28, 115 03 Praha 1</w:t>
          </w:r>
        </w:p>
      </w:tc>
      <w:tc>
        <w:tcPr>
          <w:tcW w:w="5386" w:type="dxa"/>
          <w:tcMar>
            <w:left w:w="0" w:type="dxa"/>
          </w:tcMar>
        </w:tcPr>
        <w:p w14:paraId="0BA471FD" w14:textId="77777777" w:rsidR="004F3675" w:rsidRPr="00384B62" w:rsidRDefault="004F3675" w:rsidP="004F3675">
          <w:pPr>
            <w:pStyle w:val="Zpat"/>
            <w:jc w:val="right"/>
            <w:rPr>
              <w:sz w:val="18"/>
              <w:szCs w:val="18"/>
              <w:lang w:val="en-US"/>
            </w:rPr>
          </w:pPr>
          <w:r w:rsidRPr="00384B62">
            <w:rPr>
              <w:sz w:val="18"/>
              <w:szCs w:val="18"/>
              <w:lang w:val="en-US"/>
            </w:rPr>
            <w:t>P</w:t>
          </w:r>
          <w:proofErr w:type="spellStart"/>
          <w:r w:rsidRPr="00384B62">
            <w:rPr>
              <w:sz w:val="18"/>
              <w:szCs w:val="18"/>
            </w:rPr>
            <w:t>říloha</w:t>
          </w:r>
          <w:proofErr w:type="spellEnd"/>
          <w:r w:rsidRPr="00384B62">
            <w:rPr>
              <w:sz w:val="18"/>
              <w:szCs w:val="18"/>
            </w:rPr>
            <w:t xml:space="preserve"> č. </w:t>
          </w:r>
          <w:r>
            <w:rPr>
              <w:sz w:val="18"/>
              <w:szCs w:val="18"/>
            </w:rPr>
            <w:t>6</w:t>
          </w:r>
          <w:r w:rsidRPr="00384B62">
            <w:rPr>
              <w:sz w:val="18"/>
              <w:szCs w:val="18"/>
            </w:rPr>
            <w:t xml:space="preserve">   </w:t>
          </w:r>
          <w:r>
            <w:rPr>
              <w:sz w:val="18"/>
              <w:szCs w:val="18"/>
            </w:rPr>
            <w:t>Informace</w:t>
          </w:r>
          <w:r w:rsidRPr="00384B62">
            <w:rPr>
              <w:sz w:val="18"/>
              <w:szCs w:val="18"/>
            </w:rPr>
            <w:t xml:space="preserve"> </w:t>
          </w:r>
          <w:r w:rsidRPr="00384B62">
            <w:rPr>
              <w:sz w:val="18"/>
              <w:szCs w:val="18"/>
              <w:lang w:val="en-US"/>
            </w:rPr>
            <w:t>(</w:t>
          </w:r>
          <w:r>
            <w:rPr>
              <w:sz w:val="18"/>
              <w:szCs w:val="18"/>
            </w:rPr>
            <w:t>česky</w:t>
          </w:r>
          <w:r w:rsidRPr="00384B62">
            <w:rPr>
              <w:sz w:val="18"/>
              <w:szCs w:val="18"/>
              <w:lang w:val="en-US"/>
            </w:rPr>
            <w:t>)</w:t>
          </w:r>
        </w:p>
      </w:tc>
      <w:tc>
        <w:tcPr>
          <w:tcW w:w="561" w:type="dxa"/>
        </w:tcPr>
        <w:p w14:paraId="3EB5A345" w14:textId="77777777" w:rsidR="004F3675" w:rsidRPr="00384B62" w:rsidRDefault="004F3675" w:rsidP="004F3675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  <w:r w:rsidRPr="00384B62">
            <w:rPr>
              <w:color w:val="6C6F70"/>
              <w:sz w:val="18"/>
              <w:szCs w:val="18"/>
              <w:lang w:val="en-US"/>
            </w:rPr>
            <w:fldChar w:fldCharType="begin"/>
          </w:r>
          <w:r w:rsidRPr="00384B62">
            <w:rPr>
              <w:color w:val="6C6F70"/>
              <w:sz w:val="18"/>
              <w:szCs w:val="18"/>
              <w:lang w:val="en-US"/>
            </w:rPr>
            <w:instrText xml:space="preserve"> PAGE   \* MERGEFORMAT </w:instrText>
          </w:r>
          <w:r w:rsidRPr="00384B62">
            <w:rPr>
              <w:color w:val="6C6F70"/>
              <w:sz w:val="18"/>
              <w:szCs w:val="18"/>
              <w:lang w:val="en-US"/>
            </w:rPr>
            <w:fldChar w:fldCharType="separate"/>
          </w:r>
          <w:r>
            <w:rPr>
              <w:noProof/>
              <w:color w:val="6C6F70"/>
              <w:sz w:val="18"/>
              <w:szCs w:val="18"/>
              <w:lang w:val="en-US"/>
            </w:rPr>
            <w:t>2</w:t>
          </w:r>
          <w:r w:rsidRPr="00384B62">
            <w:rPr>
              <w:noProof/>
              <w:color w:val="6C6F70"/>
              <w:sz w:val="18"/>
              <w:szCs w:val="18"/>
              <w:lang w:val="en-US"/>
            </w:rPr>
            <w:fldChar w:fldCharType="end"/>
          </w:r>
        </w:p>
      </w:tc>
    </w:tr>
  </w:tbl>
  <w:p w14:paraId="53FE1FFE" w14:textId="77777777" w:rsidR="004F3675" w:rsidRDefault="004F36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20"/>
      <w:gridCol w:w="4247"/>
      <w:gridCol w:w="561"/>
    </w:tblGrid>
    <w:tr w:rsidR="00E346E6" w:rsidRPr="00384B62" w14:paraId="401A88D5" w14:textId="77777777" w:rsidTr="00437DCB">
      <w:trPr>
        <w:trHeight w:val="141"/>
        <w:jc w:val="right"/>
      </w:trPr>
      <w:tc>
        <w:tcPr>
          <w:tcW w:w="4820" w:type="dxa"/>
        </w:tcPr>
        <w:p w14:paraId="3A625278" w14:textId="77777777" w:rsidR="00E346E6" w:rsidRPr="00384B62" w:rsidRDefault="00E346E6" w:rsidP="00E346E6">
          <w:pPr>
            <w:pStyle w:val="Zpat"/>
            <w:rPr>
              <w:sz w:val="18"/>
              <w:szCs w:val="18"/>
              <w:lang w:val="en-US"/>
            </w:rPr>
          </w:pPr>
        </w:p>
      </w:tc>
      <w:tc>
        <w:tcPr>
          <w:tcW w:w="4247" w:type="dxa"/>
          <w:tcMar>
            <w:left w:w="0" w:type="dxa"/>
          </w:tcMar>
        </w:tcPr>
        <w:p w14:paraId="6902928B" w14:textId="77777777" w:rsidR="00E346E6" w:rsidRPr="00384B62" w:rsidRDefault="00E346E6" w:rsidP="00E346E6">
          <w:pPr>
            <w:pStyle w:val="Zpat"/>
            <w:jc w:val="right"/>
            <w:rPr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14:paraId="22BCCD3E" w14:textId="77777777"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  <w:tr w:rsidR="00E346E6" w:rsidRPr="00384B62" w14:paraId="2558AF86" w14:textId="77777777" w:rsidTr="00437DCB">
      <w:trPr>
        <w:jc w:val="right"/>
      </w:trPr>
      <w:tc>
        <w:tcPr>
          <w:tcW w:w="4820" w:type="dxa"/>
        </w:tcPr>
        <w:p w14:paraId="55002DE4" w14:textId="77777777" w:rsidR="00E346E6" w:rsidRPr="00E346E6" w:rsidRDefault="00E346E6" w:rsidP="00E346E6">
          <w:pPr>
            <w:pStyle w:val="Zpat"/>
            <w:rPr>
              <w:color w:val="FFFFFF" w:themeColor="background1"/>
              <w:sz w:val="18"/>
              <w:szCs w:val="18"/>
              <w:lang w:val="en-US"/>
            </w:rPr>
          </w:pPr>
          <w:r w:rsidRPr="00E346E6">
            <w:rPr>
              <w:color w:val="FFFFFF" w:themeColor="background1"/>
              <w:sz w:val="18"/>
              <w:szCs w:val="18"/>
            </w:rPr>
            <w:t>Česká národní banka, Na Příkopě 864/28, 115 03 Praha 1</w:t>
          </w:r>
        </w:p>
      </w:tc>
      <w:tc>
        <w:tcPr>
          <w:tcW w:w="4247" w:type="dxa"/>
          <w:tcMar>
            <w:left w:w="0" w:type="dxa"/>
          </w:tcMar>
        </w:tcPr>
        <w:p w14:paraId="02ED6DDB" w14:textId="77777777" w:rsidR="00E346E6" w:rsidRPr="00E346E6" w:rsidRDefault="00E346E6" w:rsidP="00E346E6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14:paraId="699C1EDB" w14:textId="77777777" w:rsidR="00E346E6" w:rsidRPr="00E346E6" w:rsidRDefault="00E346E6" w:rsidP="00E346E6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</w:p>
      </w:tc>
    </w:tr>
    <w:tr w:rsidR="00437DCB" w:rsidRPr="00384B62" w14:paraId="0CF96D8F" w14:textId="77777777" w:rsidTr="00437DCB">
      <w:trPr>
        <w:jc w:val="right"/>
      </w:trPr>
      <w:tc>
        <w:tcPr>
          <w:tcW w:w="4820" w:type="dxa"/>
        </w:tcPr>
        <w:p w14:paraId="56526ABD" w14:textId="77777777" w:rsidR="00437DCB" w:rsidRPr="00E346E6" w:rsidRDefault="00437DCB" w:rsidP="00437DCB">
          <w:pPr>
            <w:pStyle w:val="Zpat"/>
            <w:rPr>
              <w:color w:val="FFFFFF" w:themeColor="background1"/>
              <w:sz w:val="18"/>
              <w:szCs w:val="18"/>
            </w:rPr>
          </w:pPr>
          <w:r w:rsidRPr="00E346E6">
            <w:rPr>
              <w:color w:val="FFFFFF" w:themeColor="background1"/>
              <w:sz w:val="18"/>
              <w:szCs w:val="18"/>
            </w:rPr>
            <w:t xml:space="preserve">Web: </w:t>
          </w:r>
          <w:hyperlink r:id="rId1" w:history="1">
            <w:r w:rsidRPr="00E346E6">
              <w:rPr>
                <w:rStyle w:val="Hypertextovodkaz"/>
                <w:color w:val="FFFFFF" w:themeColor="background1"/>
                <w:sz w:val="18"/>
                <w:szCs w:val="18"/>
              </w:rPr>
              <w:t>www.cnb.cz</w:t>
            </w:r>
          </w:hyperlink>
          <w:r w:rsidRPr="00E346E6">
            <w:rPr>
              <w:color w:val="FFFFFF" w:themeColor="background1"/>
              <w:sz w:val="18"/>
              <w:szCs w:val="18"/>
            </w:rPr>
            <w:t>, Tel.: +420 224 411 111</w:t>
          </w:r>
        </w:p>
      </w:tc>
      <w:tc>
        <w:tcPr>
          <w:tcW w:w="4247" w:type="dxa"/>
          <w:tcMar>
            <w:left w:w="0" w:type="dxa"/>
          </w:tcMar>
        </w:tcPr>
        <w:p w14:paraId="32D5C44E" w14:textId="77777777" w:rsidR="00437DCB" w:rsidRPr="00E346E6" w:rsidRDefault="00437DCB" w:rsidP="00437DCB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  <w:r w:rsidRPr="00E346E6">
            <w:rPr>
              <w:color w:val="FFFFFF" w:themeColor="background1"/>
              <w:sz w:val="18"/>
              <w:szCs w:val="18"/>
              <w:lang w:val="en-US"/>
            </w:rPr>
            <w:t>P</w:t>
          </w:r>
          <w:proofErr w:type="spellStart"/>
          <w:r w:rsidRPr="00E346E6">
            <w:rPr>
              <w:color w:val="FFFFFF" w:themeColor="background1"/>
              <w:sz w:val="18"/>
              <w:szCs w:val="18"/>
            </w:rPr>
            <w:t>říloha</w:t>
          </w:r>
          <w:proofErr w:type="spellEnd"/>
          <w:r w:rsidRPr="00E346E6">
            <w:rPr>
              <w:color w:val="FFFFFF" w:themeColor="background1"/>
              <w:sz w:val="18"/>
              <w:szCs w:val="18"/>
            </w:rPr>
            <w:t xml:space="preserve"> č. 3   </w:t>
          </w:r>
        </w:p>
      </w:tc>
      <w:tc>
        <w:tcPr>
          <w:tcW w:w="561" w:type="dxa"/>
        </w:tcPr>
        <w:p w14:paraId="4DD8B08A" w14:textId="77777777" w:rsidR="00437DCB" w:rsidRPr="00E346E6" w:rsidRDefault="00437DCB" w:rsidP="00437DCB">
          <w:pPr>
            <w:pStyle w:val="Zpat"/>
            <w:jc w:val="right"/>
            <w:rPr>
              <w:color w:val="FFFFFF" w:themeColor="background1"/>
              <w:sz w:val="18"/>
              <w:szCs w:val="18"/>
              <w:lang w:val="en-US"/>
            </w:rPr>
          </w:pPr>
          <w:r w:rsidRPr="00384B62">
            <w:rPr>
              <w:color w:val="6C6F70"/>
              <w:sz w:val="18"/>
              <w:szCs w:val="18"/>
              <w:lang w:val="en-US"/>
            </w:rPr>
            <w:fldChar w:fldCharType="begin"/>
          </w:r>
          <w:r w:rsidRPr="00384B62">
            <w:rPr>
              <w:color w:val="6C6F70"/>
              <w:sz w:val="18"/>
              <w:szCs w:val="18"/>
              <w:lang w:val="en-US"/>
            </w:rPr>
            <w:instrText xml:space="preserve"> PAGE   \* MERGEFORMAT </w:instrText>
          </w:r>
          <w:r w:rsidRPr="00384B62">
            <w:rPr>
              <w:color w:val="6C6F70"/>
              <w:sz w:val="18"/>
              <w:szCs w:val="18"/>
              <w:lang w:val="en-US"/>
            </w:rPr>
            <w:fldChar w:fldCharType="separate"/>
          </w:r>
          <w:r w:rsidR="00B44585">
            <w:rPr>
              <w:noProof/>
              <w:color w:val="6C6F70"/>
              <w:sz w:val="18"/>
              <w:szCs w:val="18"/>
              <w:lang w:val="en-US"/>
            </w:rPr>
            <w:t>2</w:t>
          </w:r>
          <w:r w:rsidRPr="00384B62">
            <w:rPr>
              <w:noProof/>
              <w:color w:val="6C6F70"/>
              <w:sz w:val="18"/>
              <w:szCs w:val="18"/>
              <w:lang w:val="en-US"/>
            </w:rPr>
            <w:fldChar w:fldCharType="end"/>
          </w:r>
        </w:p>
      </w:tc>
    </w:tr>
  </w:tbl>
  <w:p w14:paraId="57ECCF1B" w14:textId="77777777" w:rsidR="004F3675" w:rsidRPr="004F3675" w:rsidRDefault="004F3675">
    <w:pPr>
      <w:pStyle w:val="Zpa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37"/>
      <w:gridCol w:w="2830"/>
      <w:gridCol w:w="561"/>
    </w:tblGrid>
    <w:tr w:rsidR="00E346E6" w:rsidRPr="00384B62" w14:paraId="36498A20" w14:textId="77777777" w:rsidTr="002D58FA">
      <w:trPr>
        <w:trHeight w:val="141"/>
        <w:jc w:val="right"/>
      </w:trPr>
      <w:tc>
        <w:tcPr>
          <w:tcW w:w="6237" w:type="dxa"/>
        </w:tcPr>
        <w:p w14:paraId="09228E88" w14:textId="77777777" w:rsidR="00E346E6" w:rsidRPr="00384B62" w:rsidRDefault="00E346E6" w:rsidP="00E346E6">
          <w:pPr>
            <w:pStyle w:val="Zpat"/>
            <w:rPr>
              <w:sz w:val="18"/>
              <w:szCs w:val="18"/>
              <w:lang w:val="en-US"/>
            </w:rPr>
          </w:pPr>
        </w:p>
      </w:tc>
      <w:tc>
        <w:tcPr>
          <w:tcW w:w="2830" w:type="dxa"/>
          <w:tcMar>
            <w:left w:w="0" w:type="dxa"/>
          </w:tcMar>
        </w:tcPr>
        <w:p w14:paraId="0DC2BA19" w14:textId="77777777" w:rsidR="00E346E6" w:rsidRPr="00384B62" w:rsidRDefault="00E346E6" w:rsidP="00E346E6">
          <w:pPr>
            <w:pStyle w:val="Zpat"/>
            <w:jc w:val="right"/>
            <w:rPr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14:paraId="0269F786" w14:textId="77777777"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  <w:tr w:rsidR="00E346E6" w:rsidRPr="00384B62" w14:paraId="65FCB41A" w14:textId="77777777" w:rsidTr="002D58FA">
      <w:trPr>
        <w:jc w:val="right"/>
      </w:trPr>
      <w:tc>
        <w:tcPr>
          <w:tcW w:w="6237" w:type="dxa"/>
        </w:tcPr>
        <w:p w14:paraId="3E44BB2E" w14:textId="77777777" w:rsidR="00E346E6" w:rsidRPr="009D5346" w:rsidRDefault="00E346E6" w:rsidP="00E346E6">
          <w:pPr>
            <w:pStyle w:val="Zpat"/>
            <w:rPr>
              <w:color w:val="FFFFFF" w:themeColor="background1"/>
              <w:sz w:val="18"/>
              <w:szCs w:val="18"/>
              <w:lang w:val="en-US"/>
            </w:rPr>
          </w:pPr>
          <w:r w:rsidRPr="009D5346">
            <w:rPr>
              <w:color w:val="FFFFFF" w:themeColor="background1"/>
              <w:sz w:val="18"/>
              <w:szCs w:val="18"/>
            </w:rPr>
            <w:t>Česká národní banka, Na Příkopě 864/28, 115 03 Praha 1</w:t>
          </w:r>
        </w:p>
      </w:tc>
      <w:tc>
        <w:tcPr>
          <w:tcW w:w="2830" w:type="dxa"/>
          <w:tcMar>
            <w:left w:w="0" w:type="dxa"/>
          </w:tcMar>
        </w:tcPr>
        <w:p w14:paraId="6DCD9E1D" w14:textId="77777777" w:rsidR="00E346E6" w:rsidRPr="00384B62" w:rsidRDefault="00E346E6" w:rsidP="00E346E6">
          <w:pPr>
            <w:pStyle w:val="Zpat"/>
            <w:jc w:val="right"/>
            <w:rPr>
              <w:sz w:val="18"/>
              <w:szCs w:val="18"/>
              <w:lang w:val="en-US"/>
            </w:rPr>
          </w:pPr>
        </w:p>
      </w:tc>
      <w:tc>
        <w:tcPr>
          <w:tcW w:w="561" w:type="dxa"/>
        </w:tcPr>
        <w:p w14:paraId="0437A68A" w14:textId="77777777"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  <w:tr w:rsidR="00E346E6" w:rsidRPr="00384B62" w14:paraId="7D79EB32" w14:textId="77777777" w:rsidTr="002D58FA">
      <w:trPr>
        <w:jc w:val="right"/>
      </w:trPr>
      <w:tc>
        <w:tcPr>
          <w:tcW w:w="6237" w:type="dxa"/>
        </w:tcPr>
        <w:p w14:paraId="2A963D96" w14:textId="77777777" w:rsidR="00E346E6" w:rsidRPr="009D5346" w:rsidRDefault="00B44585" w:rsidP="00E346E6">
          <w:pPr>
            <w:pStyle w:val="Zpat"/>
            <w:rPr>
              <w:color w:val="FFFFFF" w:themeColor="background1"/>
              <w:sz w:val="18"/>
              <w:szCs w:val="18"/>
            </w:rPr>
          </w:pPr>
          <w:hyperlink r:id="rId1" w:history="1">
            <w:r w:rsidR="002D58FA" w:rsidRPr="009D5346">
              <w:rPr>
                <w:rStyle w:val="Hypertextovodkaz"/>
                <w:color w:val="FFFFFF" w:themeColor="background1"/>
                <w:sz w:val="18"/>
                <w:szCs w:val="18"/>
                <w:u w:val="none"/>
              </w:rPr>
              <w:t>www.cnb.cz</w:t>
            </w:r>
          </w:hyperlink>
          <w:r w:rsidR="002D58FA" w:rsidRPr="009D5346">
            <w:rPr>
              <w:color w:val="FFFFFF" w:themeColor="background1"/>
              <w:sz w:val="18"/>
              <w:szCs w:val="18"/>
            </w:rPr>
            <w:t>, Tel.: +420 224 411 111, ID datové schránky: 8tgaiej</w:t>
          </w:r>
        </w:p>
      </w:tc>
      <w:tc>
        <w:tcPr>
          <w:tcW w:w="2830" w:type="dxa"/>
          <w:tcMar>
            <w:left w:w="0" w:type="dxa"/>
          </w:tcMar>
        </w:tcPr>
        <w:p w14:paraId="60C56BCC" w14:textId="77777777" w:rsidR="00E346E6" w:rsidRPr="00384B62" w:rsidRDefault="00E346E6" w:rsidP="00584018">
          <w:pPr>
            <w:pStyle w:val="Zpat"/>
            <w:jc w:val="right"/>
            <w:rPr>
              <w:sz w:val="18"/>
              <w:szCs w:val="18"/>
              <w:lang w:val="en-US"/>
            </w:rPr>
          </w:pPr>
          <w:r w:rsidRPr="00384B62">
            <w:rPr>
              <w:sz w:val="18"/>
              <w:szCs w:val="18"/>
            </w:rPr>
            <w:t xml:space="preserve">   </w:t>
          </w:r>
        </w:p>
      </w:tc>
      <w:tc>
        <w:tcPr>
          <w:tcW w:w="561" w:type="dxa"/>
        </w:tcPr>
        <w:p w14:paraId="10C555D1" w14:textId="77777777" w:rsidR="00E346E6" w:rsidRPr="00384B62" w:rsidRDefault="00E346E6" w:rsidP="00E346E6">
          <w:pPr>
            <w:pStyle w:val="Zpat"/>
            <w:jc w:val="right"/>
            <w:rPr>
              <w:color w:val="6C6F70"/>
              <w:sz w:val="18"/>
              <w:szCs w:val="18"/>
              <w:lang w:val="en-US"/>
            </w:rPr>
          </w:pPr>
        </w:p>
      </w:tc>
    </w:tr>
  </w:tbl>
  <w:p w14:paraId="4940C6D0" w14:textId="77777777" w:rsidR="00F42DC1" w:rsidRPr="00F42DC1" w:rsidRDefault="00F42DC1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D253A" w14:textId="77777777" w:rsidR="00EC2C87" w:rsidRDefault="00EC2C87" w:rsidP="00E4666B">
      <w:pPr>
        <w:spacing w:line="240" w:lineRule="auto"/>
      </w:pPr>
      <w:r>
        <w:separator/>
      </w:r>
    </w:p>
  </w:footnote>
  <w:footnote w:type="continuationSeparator" w:id="0">
    <w:p w14:paraId="67BA69D2" w14:textId="77777777" w:rsidR="00EC2C87" w:rsidRDefault="00EC2C87" w:rsidP="00E466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D6BB2" w14:textId="77777777" w:rsidR="009610B2" w:rsidRPr="009610B2" w:rsidRDefault="009610B2" w:rsidP="009610B2">
    <w:pPr>
      <w:rPr>
        <w:sz w:val="23"/>
        <w:szCs w:val="23"/>
      </w:rPr>
    </w:pPr>
  </w:p>
  <w:p w14:paraId="3D896F3F" w14:textId="77777777" w:rsidR="009610B2" w:rsidRPr="009610B2" w:rsidRDefault="009610B2" w:rsidP="009610B2">
    <w:pPr>
      <w:rPr>
        <w:sz w:val="24"/>
        <w:szCs w:val="24"/>
      </w:rPr>
    </w:pPr>
  </w:p>
  <w:p w14:paraId="5C7D86B9" w14:textId="77777777" w:rsidR="00A04401" w:rsidRDefault="00531C31" w:rsidP="009610B2">
    <w:pPr>
      <w:pStyle w:val="Zhlavnadpis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AF852F" wp14:editId="6D9540C6">
              <wp:simplePos x="0" y="0"/>
              <wp:positionH relativeFrom="column">
                <wp:posOffset>949325</wp:posOffset>
              </wp:positionH>
              <wp:positionV relativeFrom="paragraph">
                <wp:posOffset>307340</wp:posOffset>
              </wp:positionV>
              <wp:extent cx="0" cy="8460000"/>
              <wp:effectExtent l="0" t="0" r="19050" b="3683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46000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6674BD" id="Přímá spojnice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75pt,24.2pt" to="74.75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" strokecolor="#bfbfbf [2412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28F47" w14:textId="77777777" w:rsidR="005E0915" w:rsidRDefault="0003333F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1E2F0EE" wp14:editId="4A419DD2">
              <wp:simplePos x="0" y="0"/>
              <wp:positionH relativeFrom="column">
                <wp:posOffset>899477</wp:posOffset>
              </wp:positionH>
              <wp:positionV relativeFrom="paragraph">
                <wp:posOffset>2802890</wp:posOffset>
              </wp:positionV>
              <wp:extent cx="0" cy="6353175"/>
              <wp:effectExtent l="0" t="0" r="19050" b="28575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353175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4C974C" id="Přímá spojnice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8pt,220.7pt" to="70.8pt,7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" strokecolor="#bfbfbf [2412]" strokeweight=".5pt">
              <v:stroke joinstyle="miter"/>
            </v:line>
          </w:pict>
        </mc:Fallback>
      </mc:AlternateContent>
    </w:r>
    <w:r w:rsidR="008E566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2506671" wp14:editId="7176DF21">
              <wp:simplePos x="0" y="0"/>
              <wp:positionH relativeFrom="column">
                <wp:posOffset>0</wp:posOffset>
              </wp:positionH>
              <wp:positionV relativeFrom="paragraph">
                <wp:posOffset>3147731</wp:posOffset>
              </wp:positionV>
              <wp:extent cx="6104351" cy="0"/>
              <wp:effectExtent l="0" t="0" r="29845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4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9D34D1" id="Straight Connector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47.85pt" to="480.65pt,2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" strokecolor="#bfbfbf [2412]" strokeweight=".5pt">
              <v:stroke joinstyle="miter"/>
            </v:line>
          </w:pict>
        </mc:Fallback>
      </mc:AlternateContent>
    </w:r>
    <w:r w:rsidR="005E0915">
      <w:rPr>
        <w:noProof/>
        <w:lang w:eastAsia="cs-CZ"/>
      </w:rPr>
      <w:drawing>
        <wp:anchor distT="0" distB="0" distL="114300" distR="114300" simplePos="0" relativeHeight="251668480" behindDoc="1" locked="1" layoutInCell="1" allowOverlap="1" wp14:anchorId="785AEC45" wp14:editId="532719DD">
          <wp:simplePos x="0" y="0"/>
          <wp:positionH relativeFrom="page">
            <wp:posOffset>1083945</wp:posOffset>
          </wp:positionH>
          <wp:positionV relativeFrom="page">
            <wp:posOffset>852170</wp:posOffset>
          </wp:positionV>
          <wp:extent cx="2492375" cy="233680"/>
          <wp:effectExtent l="0" t="0" r="3175" b="0"/>
          <wp:wrapNone/>
          <wp:docPr id="84" name="Pictur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rmac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2375" cy="23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091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E18046F" wp14:editId="1A6EE54D">
              <wp:simplePos x="0" y="0"/>
              <wp:positionH relativeFrom="page">
                <wp:posOffset>720090</wp:posOffset>
              </wp:positionH>
              <wp:positionV relativeFrom="page">
                <wp:posOffset>979170</wp:posOffset>
              </wp:positionV>
              <wp:extent cx="262800" cy="28800"/>
              <wp:effectExtent l="0" t="0" r="4445" b="9525"/>
              <wp:wrapNone/>
              <wp:docPr id="2" name="Obdélník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800" cy="28800"/>
                      </a:xfrm>
                      <a:prstGeom prst="rect">
                        <a:avLst/>
                      </a:prstGeom>
                      <a:solidFill>
                        <a:srgbClr val="D52B1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DE1085" id="Obdélník 19" o:spid="_x0000_s1026" style="position:absolute;margin-left:56.7pt;margin-top:77.1pt;width:20.7pt;height:2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" fillcolor="#d52b1e" stroked="f" strokeweight="1pt">
              <w10:wrap anchorx="page" anchory="page"/>
              <w10:anchorlock/>
            </v:rect>
          </w:pict>
        </mc:Fallback>
      </mc:AlternateContent>
    </w:r>
    <w:r w:rsidR="005E0915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2B5F7FAF" wp14:editId="09B225B5">
              <wp:simplePos x="0" y="0"/>
              <wp:positionH relativeFrom="page">
                <wp:posOffset>720090</wp:posOffset>
              </wp:positionH>
              <wp:positionV relativeFrom="page">
                <wp:posOffset>360045</wp:posOffset>
              </wp:positionV>
              <wp:extent cx="6120000" cy="144000"/>
              <wp:effectExtent l="0" t="0" r="14605" b="27940"/>
              <wp:wrapNone/>
              <wp:docPr id="4" name="Obdélník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144000"/>
                      </a:xfrm>
                      <a:prstGeom prst="rect">
                        <a:avLst/>
                      </a:prstGeom>
                      <a:solidFill>
                        <a:srgbClr val="2426A9"/>
                      </a:solidFill>
                      <a:ln>
                        <a:solidFill>
                          <a:srgbClr val="2426A9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51FA72" id="Obdélník 17" o:spid="_x0000_s1026" style="position:absolute;margin-left:56.7pt;margin-top:28.35pt;width:481.9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" fillcolor="#2426a9" strokecolor="#2426a9" strokeweight="1pt">
              <w10:wrap anchorx="page" anchory="page"/>
              <w10:anchorlock/>
            </v:rect>
          </w:pict>
        </mc:Fallback>
      </mc:AlternateContent>
    </w:r>
    <w:r w:rsidR="005E0915"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125D4F06" wp14:editId="20AD4A7C">
          <wp:simplePos x="0" y="0"/>
          <wp:positionH relativeFrom="page">
            <wp:posOffset>5957570</wp:posOffset>
          </wp:positionH>
          <wp:positionV relativeFrom="page">
            <wp:posOffset>683895</wp:posOffset>
          </wp:positionV>
          <wp:extent cx="880745" cy="539750"/>
          <wp:effectExtent l="0" t="0" r="0" b="0"/>
          <wp:wrapNone/>
          <wp:docPr id="85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cnb_lo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11DC7"/>
    <w:multiLevelType w:val="hybridMultilevel"/>
    <w:tmpl w:val="427CFACE"/>
    <w:lvl w:ilvl="0" w:tplc="1EC24438">
      <w:start w:val="1"/>
      <w:numFmt w:val="bullet"/>
      <w:pStyle w:val="cnbodrazkycara"/>
      <w:lvlText w:val="–"/>
      <w:lvlJc w:val="left"/>
      <w:pPr>
        <w:ind w:left="720" w:hanging="360"/>
      </w:pPr>
      <w:rPr>
        <w:rFonts w:ascii="Open Sans" w:hAnsi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95866"/>
    <w:multiLevelType w:val="multilevel"/>
    <w:tmpl w:val="CDD01FB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E604828"/>
    <w:multiLevelType w:val="hybridMultilevel"/>
    <w:tmpl w:val="3DECD30C"/>
    <w:lvl w:ilvl="0" w:tplc="21E6C604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77DAE"/>
    <w:multiLevelType w:val="hybridMultilevel"/>
    <w:tmpl w:val="69545A46"/>
    <w:lvl w:ilvl="0" w:tplc="F9ACD37A">
      <w:start w:val="1"/>
      <w:numFmt w:val="bullet"/>
      <w:pStyle w:val="cnbodrazkytecka"/>
      <w:lvlText w:val="•"/>
      <w:lvlJc w:val="left"/>
      <w:pPr>
        <w:ind w:left="360" w:hanging="360"/>
      </w:pPr>
      <w:rPr>
        <w:rFonts w:ascii="Arial" w:hAnsi="Arial" w:hint="default"/>
        <w:color w:val="696969" w:themeColor="text2"/>
        <w:u w:color="696969" w:themeColor="text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21012"/>
    <w:multiLevelType w:val="hybridMultilevel"/>
    <w:tmpl w:val="CBC26488"/>
    <w:lvl w:ilvl="0" w:tplc="E50824B0">
      <w:start w:val="1"/>
      <w:numFmt w:val="decimal"/>
      <w:pStyle w:val="cnbcislovani"/>
      <w:lvlText w:val="%1."/>
      <w:lvlJc w:val="left"/>
      <w:pPr>
        <w:ind w:left="360" w:hanging="360"/>
      </w:pPr>
      <w:rPr>
        <w:rFonts w:asciiTheme="minorHAnsi" w:hAnsiTheme="minorHAnsi" w:hint="default"/>
        <w:color w:val="696969" w:themeColor="text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ák Jakub">
    <w15:presenceInfo w15:providerId="None" w15:userId="Janák Jakub"/>
  </w15:person>
  <w15:person w15:author="Mikeš Jiří">
    <w15:presenceInfo w15:providerId="None" w15:userId="Mikeš Jiří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SortMethod w:val="0000"/>
  <w:trackRevision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64"/>
    <w:rsid w:val="00007F77"/>
    <w:rsid w:val="0003333F"/>
    <w:rsid w:val="00033E89"/>
    <w:rsid w:val="00041778"/>
    <w:rsid w:val="0004675B"/>
    <w:rsid w:val="000609CE"/>
    <w:rsid w:val="0007433D"/>
    <w:rsid w:val="000755F6"/>
    <w:rsid w:val="00081A30"/>
    <w:rsid w:val="000A41D1"/>
    <w:rsid w:val="000A5511"/>
    <w:rsid w:val="000C1722"/>
    <w:rsid w:val="000C3002"/>
    <w:rsid w:val="000D4AA9"/>
    <w:rsid w:val="000D4B04"/>
    <w:rsid w:val="000E184F"/>
    <w:rsid w:val="000E353E"/>
    <w:rsid w:val="000F3B6C"/>
    <w:rsid w:val="000F705F"/>
    <w:rsid w:val="000F7B61"/>
    <w:rsid w:val="00111D54"/>
    <w:rsid w:val="00113DFA"/>
    <w:rsid w:val="00114A19"/>
    <w:rsid w:val="00115B50"/>
    <w:rsid w:val="00117D68"/>
    <w:rsid w:val="0013679C"/>
    <w:rsid w:val="00146F76"/>
    <w:rsid w:val="00150A51"/>
    <w:rsid w:val="001569E0"/>
    <w:rsid w:val="00171A70"/>
    <w:rsid w:val="00172604"/>
    <w:rsid w:val="001743BA"/>
    <w:rsid w:val="001B4F99"/>
    <w:rsid w:val="001C12C1"/>
    <w:rsid w:val="001F20A7"/>
    <w:rsid w:val="0020037A"/>
    <w:rsid w:val="00202FFC"/>
    <w:rsid w:val="002179A7"/>
    <w:rsid w:val="002204E0"/>
    <w:rsid w:val="002232D4"/>
    <w:rsid w:val="0024140B"/>
    <w:rsid w:val="00243BF8"/>
    <w:rsid w:val="00246EFF"/>
    <w:rsid w:val="00251870"/>
    <w:rsid w:val="00251EF1"/>
    <w:rsid w:val="00256F58"/>
    <w:rsid w:val="00265825"/>
    <w:rsid w:val="00270343"/>
    <w:rsid w:val="002716BB"/>
    <w:rsid w:val="00275645"/>
    <w:rsid w:val="00281F6F"/>
    <w:rsid w:val="00283419"/>
    <w:rsid w:val="00284095"/>
    <w:rsid w:val="00286AC4"/>
    <w:rsid w:val="002A564C"/>
    <w:rsid w:val="002C4149"/>
    <w:rsid w:val="002D2BB6"/>
    <w:rsid w:val="002D58FA"/>
    <w:rsid w:val="002F5236"/>
    <w:rsid w:val="002F6A33"/>
    <w:rsid w:val="002F6C0C"/>
    <w:rsid w:val="00303DFF"/>
    <w:rsid w:val="00315405"/>
    <w:rsid w:val="0033050B"/>
    <w:rsid w:val="00330AF4"/>
    <w:rsid w:val="003408F4"/>
    <w:rsid w:val="0035242A"/>
    <w:rsid w:val="003554BA"/>
    <w:rsid w:val="00371CEE"/>
    <w:rsid w:val="003A7DD8"/>
    <w:rsid w:val="003B1705"/>
    <w:rsid w:val="003B1751"/>
    <w:rsid w:val="003D05DD"/>
    <w:rsid w:val="003E0268"/>
    <w:rsid w:val="003E2A5C"/>
    <w:rsid w:val="003F2E8E"/>
    <w:rsid w:val="00416343"/>
    <w:rsid w:val="004233CF"/>
    <w:rsid w:val="00437DCB"/>
    <w:rsid w:val="004514C1"/>
    <w:rsid w:val="00465C59"/>
    <w:rsid w:val="00474E31"/>
    <w:rsid w:val="00486936"/>
    <w:rsid w:val="00487472"/>
    <w:rsid w:val="00497530"/>
    <w:rsid w:val="004A2F03"/>
    <w:rsid w:val="004A657E"/>
    <w:rsid w:val="004B2F08"/>
    <w:rsid w:val="004C09E5"/>
    <w:rsid w:val="004D138B"/>
    <w:rsid w:val="004E32C6"/>
    <w:rsid w:val="004E5E5B"/>
    <w:rsid w:val="004F3675"/>
    <w:rsid w:val="004F44E3"/>
    <w:rsid w:val="00505551"/>
    <w:rsid w:val="005152A7"/>
    <w:rsid w:val="00521216"/>
    <w:rsid w:val="00522B4F"/>
    <w:rsid w:val="00531C31"/>
    <w:rsid w:val="005405B4"/>
    <w:rsid w:val="0054565B"/>
    <w:rsid w:val="00550A52"/>
    <w:rsid w:val="00560D2F"/>
    <w:rsid w:val="00572BA4"/>
    <w:rsid w:val="00584018"/>
    <w:rsid w:val="005A0F08"/>
    <w:rsid w:val="005A55F6"/>
    <w:rsid w:val="005A68CA"/>
    <w:rsid w:val="005B0F67"/>
    <w:rsid w:val="005B14E2"/>
    <w:rsid w:val="005C3DC6"/>
    <w:rsid w:val="005D2C87"/>
    <w:rsid w:val="005D3275"/>
    <w:rsid w:val="005E0915"/>
    <w:rsid w:val="005E5320"/>
    <w:rsid w:val="005E5E8B"/>
    <w:rsid w:val="00604178"/>
    <w:rsid w:val="00607F44"/>
    <w:rsid w:val="00636E7B"/>
    <w:rsid w:val="00640A94"/>
    <w:rsid w:val="0064429A"/>
    <w:rsid w:val="006456DF"/>
    <w:rsid w:val="00645AE1"/>
    <w:rsid w:val="00663482"/>
    <w:rsid w:val="006726FD"/>
    <w:rsid w:val="006802D1"/>
    <w:rsid w:val="006856F9"/>
    <w:rsid w:val="00686D5C"/>
    <w:rsid w:val="00693A9B"/>
    <w:rsid w:val="006A09D9"/>
    <w:rsid w:val="006B285F"/>
    <w:rsid w:val="006B63F5"/>
    <w:rsid w:val="006D0BEB"/>
    <w:rsid w:val="006D741F"/>
    <w:rsid w:val="006E1888"/>
    <w:rsid w:val="006E21DD"/>
    <w:rsid w:val="006E59CF"/>
    <w:rsid w:val="006F318B"/>
    <w:rsid w:val="006F4BEE"/>
    <w:rsid w:val="007026B9"/>
    <w:rsid w:val="0070558F"/>
    <w:rsid w:val="0072228E"/>
    <w:rsid w:val="0072739F"/>
    <w:rsid w:val="0073155A"/>
    <w:rsid w:val="00736519"/>
    <w:rsid w:val="0074258E"/>
    <w:rsid w:val="007454A8"/>
    <w:rsid w:val="00751547"/>
    <w:rsid w:val="00755210"/>
    <w:rsid w:val="007766EF"/>
    <w:rsid w:val="007837C7"/>
    <w:rsid w:val="007910D8"/>
    <w:rsid w:val="0079408D"/>
    <w:rsid w:val="00797B7A"/>
    <w:rsid w:val="007A3757"/>
    <w:rsid w:val="007B02EA"/>
    <w:rsid w:val="007B2D27"/>
    <w:rsid w:val="007B2F2F"/>
    <w:rsid w:val="007C10C3"/>
    <w:rsid w:val="007C1CDE"/>
    <w:rsid w:val="007D140D"/>
    <w:rsid w:val="007D3642"/>
    <w:rsid w:val="007D4897"/>
    <w:rsid w:val="007E08CB"/>
    <w:rsid w:val="007E0DF5"/>
    <w:rsid w:val="007E340D"/>
    <w:rsid w:val="007F6689"/>
    <w:rsid w:val="00800E14"/>
    <w:rsid w:val="008010FB"/>
    <w:rsid w:val="00803E09"/>
    <w:rsid w:val="00806099"/>
    <w:rsid w:val="00814D07"/>
    <w:rsid w:val="0082322F"/>
    <w:rsid w:val="00824438"/>
    <w:rsid w:val="0082505D"/>
    <w:rsid w:val="00825FD5"/>
    <w:rsid w:val="00832536"/>
    <w:rsid w:val="008465F6"/>
    <w:rsid w:val="00861746"/>
    <w:rsid w:val="00873092"/>
    <w:rsid w:val="008776BC"/>
    <w:rsid w:val="00881308"/>
    <w:rsid w:val="00887C82"/>
    <w:rsid w:val="008A6707"/>
    <w:rsid w:val="008B78F4"/>
    <w:rsid w:val="008D7690"/>
    <w:rsid w:val="008E566A"/>
    <w:rsid w:val="008F4847"/>
    <w:rsid w:val="008F77C0"/>
    <w:rsid w:val="008F7F66"/>
    <w:rsid w:val="00902181"/>
    <w:rsid w:val="00927E4D"/>
    <w:rsid w:val="00936F46"/>
    <w:rsid w:val="009412BF"/>
    <w:rsid w:val="009453AC"/>
    <w:rsid w:val="009610B2"/>
    <w:rsid w:val="0097181A"/>
    <w:rsid w:val="0097749D"/>
    <w:rsid w:val="00977FB9"/>
    <w:rsid w:val="00987AB9"/>
    <w:rsid w:val="00993B48"/>
    <w:rsid w:val="009A16D6"/>
    <w:rsid w:val="009C196E"/>
    <w:rsid w:val="009C3CF4"/>
    <w:rsid w:val="009C3FA6"/>
    <w:rsid w:val="009D0DD8"/>
    <w:rsid w:val="009D5346"/>
    <w:rsid w:val="00A04401"/>
    <w:rsid w:val="00A05A1B"/>
    <w:rsid w:val="00A400FC"/>
    <w:rsid w:val="00A41AE1"/>
    <w:rsid w:val="00A50FFF"/>
    <w:rsid w:val="00A8131E"/>
    <w:rsid w:val="00A91BD1"/>
    <w:rsid w:val="00AA2BA6"/>
    <w:rsid w:val="00AA4382"/>
    <w:rsid w:val="00AB0B90"/>
    <w:rsid w:val="00AB437B"/>
    <w:rsid w:val="00AC0897"/>
    <w:rsid w:val="00AC2F64"/>
    <w:rsid w:val="00AC3B53"/>
    <w:rsid w:val="00AD6558"/>
    <w:rsid w:val="00AE6987"/>
    <w:rsid w:val="00B168BD"/>
    <w:rsid w:val="00B257F4"/>
    <w:rsid w:val="00B41988"/>
    <w:rsid w:val="00B44585"/>
    <w:rsid w:val="00B45374"/>
    <w:rsid w:val="00B61DEA"/>
    <w:rsid w:val="00B64572"/>
    <w:rsid w:val="00B708EC"/>
    <w:rsid w:val="00B856B9"/>
    <w:rsid w:val="00B86901"/>
    <w:rsid w:val="00B90D00"/>
    <w:rsid w:val="00B943D5"/>
    <w:rsid w:val="00BA2A1C"/>
    <w:rsid w:val="00BB08F6"/>
    <w:rsid w:val="00BB624D"/>
    <w:rsid w:val="00BB6251"/>
    <w:rsid w:val="00BC528B"/>
    <w:rsid w:val="00BC7B75"/>
    <w:rsid w:val="00BD0BD8"/>
    <w:rsid w:val="00BD34F4"/>
    <w:rsid w:val="00BE2320"/>
    <w:rsid w:val="00BE52EE"/>
    <w:rsid w:val="00BF17BA"/>
    <w:rsid w:val="00BF37D2"/>
    <w:rsid w:val="00C11B1A"/>
    <w:rsid w:val="00C31AEF"/>
    <w:rsid w:val="00C57084"/>
    <w:rsid w:val="00C63DB9"/>
    <w:rsid w:val="00C64616"/>
    <w:rsid w:val="00C70115"/>
    <w:rsid w:val="00C732B6"/>
    <w:rsid w:val="00C814AA"/>
    <w:rsid w:val="00C81614"/>
    <w:rsid w:val="00C96E02"/>
    <w:rsid w:val="00CA40FE"/>
    <w:rsid w:val="00CA7162"/>
    <w:rsid w:val="00CD073E"/>
    <w:rsid w:val="00CD3879"/>
    <w:rsid w:val="00D10C7C"/>
    <w:rsid w:val="00D12A38"/>
    <w:rsid w:val="00D304C8"/>
    <w:rsid w:val="00D33EB1"/>
    <w:rsid w:val="00D34553"/>
    <w:rsid w:val="00D41C07"/>
    <w:rsid w:val="00D41C2F"/>
    <w:rsid w:val="00D4271E"/>
    <w:rsid w:val="00D435A5"/>
    <w:rsid w:val="00D46DB6"/>
    <w:rsid w:val="00D47565"/>
    <w:rsid w:val="00D551A8"/>
    <w:rsid w:val="00D60AFC"/>
    <w:rsid w:val="00D628FC"/>
    <w:rsid w:val="00D636EC"/>
    <w:rsid w:val="00D648ED"/>
    <w:rsid w:val="00D662C9"/>
    <w:rsid w:val="00D72C0C"/>
    <w:rsid w:val="00D748E6"/>
    <w:rsid w:val="00D76A17"/>
    <w:rsid w:val="00D81A8C"/>
    <w:rsid w:val="00D829F9"/>
    <w:rsid w:val="00D900BE"/>
    <w:rsid w:val="00D93CFE"/>
    <w:rsid w:val="00D97200"/>
    <w:rsid w:val="00D97434"/>
    <w:rsid w:val="00DA0252"/>
    <w:rsid w:val="00DA6C82"/>
    <w:rsid w:val="00DD6CC5"/>
    <w:rsid w:val="00DE27E1"/>
    <w:rsid w:val="00DE5440"/>
    <w:rsid w:val="00DF662A"/>
    <w:rsid w:val="00E00E24"/>
    <w:rsid w:val="00E25F31"/>
    <w:rsid w:val="00E346E6"/>
    <w:rsid w:val="00E3485D"/>
    <w:rsid w:val="00E4666B"/>
    <w:rsid w:val="00E51CDA"/>
    <w:rsid w:val="00E5661F"/>
    <w:rsid w:val="00E75542"/>
    <w:rsid w:val="00E83F20"/>
    <w:rsid w:val="00EA3B58"/>
    <w:rsid w:val="00EA4D4C"/>
    <w:rsid w:val="00EA582A"/>
    <w:rsid w:val="00EA58B8"/>
    <w:rsid w:val="00EA6AA1"/>
    <w:rsid w:val="00EB1825"/>
    <w:rsid w:val="00EC0F63"/>
    <w:rsid w:val="00EC24BD"/>
    <w:rsid w:val="00EC2C87"/>
    <w:rsid w:val="00EC5F6C"/>
    <w:rsid w:val="00EE2877"/>
    <w:rsid w:val="00F04BE6"/>
    <w:rsid w:val="00F079D7"/>
    <w:rsid w:val="00F154A7"/>
    <w:rsid w:val="00F23496"/>
    <w:rsid w:val="00F24696"/>
    <w:rsid w:val="00F24B66"/>
    <w:rsid w:val="00F42DC1"/>
    <w:rsid w:val="00F44364"/>
    <w:rsid w:val="00F4592B"/>
    <w:rsid w:val="00F65F35"/>
    <w:rsid w:val="00F6798A"/>
    <w:rsid w:val="00F727B8"/>
    <w:rsid w:val="00FA0C86"/>
    <w:rsid w:val="00FA7347"/>
    <w:rsid w:val="00FA7419"/>
    <w:rsid w:val="00FB222B"/>
    <w:rsid w:val="00FE462D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DBC5F3"/>
  <w15:docId w15:val="{1C815343-8606-4AEC-A96D-5F46315D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10B2"/>
    <w:pPr>
      <w:spacing w:after="0" w:line="278" w:lineRule="auto"/>
    </w:pPr>
    <w:rPr>
      <w:color w:val="696969" w:themeColor="text2"/>
    </w:rPr>
  </w:style>
  <w:style w:type="paragraph" w:styleId="Nadpis1">
    <w:name w:val="heading 1"/>
    <w:basedOn w:val="Normln"/>
    <w:next w:val="Normln"/>
    <w:link w:val="Nadpis1Char"/>
    <w:uiPriority w:val="9"/>
    <w:qFormat/>
    <w:rsid w:val="006D0BEB"/>
    <w:pPr>
      <w:keepNext/>
      <w:keepLines/>
      <w:outlineLvl w:val="0"/>
    </w:pPr>
    <w:rPr>
      <w:rFonts w:asciiTheme="majorHAnsi" w:eastAsiaTheme="majorEastAsia" w:hAnsiTheme="majorHAnsi" w:cstheme="majorBidi"/>
      <w:b/>
      <w:color w:val="1E22AA" w:themeColor="accen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0BEB"/>
    <w:pPr>
      <w:keepNext/>
      <w:keepLines/>
      <w:outlineLvl w:val="1"/>
    </w:pPr>
    <w:rPr>
      <w:rFonts w:asciiTheme="majorHAnsi" w:eastAsiaTheme="majorEastAsia" w:hAnsiTheme="majorHAnsi" w:cstheme="majorBidi"/>
      <w:b/>
      <w:color w:val="1E22AA" w:themeColor="accen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D0BEB"/>
    <w:pPr>
      <w:keepNext/>
      <w:keepLines/>
      <w:outlineLvl w:val="2"/>
    </w:pPr>
    <w:rPr>
      <w:rFonts w:asciiTheme="majorHAnsi" w:eastAsiaTheme="majorEastAsia" w:hAnsiTheme="majorHAnsi" w:cstheme="majorBidi"/>
      <w:b/>
      <w:color w:val="1E22AA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0C7C"/>
    <w:pPr>
      <w:keepNext/>
      <w:keepLines/>
      <w:outlineLvl w:val="3"/>
    </w:pPr>
    <w:rPr>
      <w:rFonts w:asciiTheme="majorHAnsi" w:eastAsiaTheme="majorEastAsia" w:hAnsiTheme="majorHAnsi" w:cstheme="majorBidi"/>
      <w:iCs/>
      <w:color w:val="1E22AA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10C7C"/>
    <w:pPr>
      <w:keepNext/>
      <w:keepLines/>
      <w:outlineLvl w:val="4"/>
    </w:pPr>
    <w:rPr>
      <w:rFonts w:asciiTheme="majorHAnsi" w:eastAsiaTheme="majorEastAsia" w:hAnsiTheme="majorHAnsi" w:cstheme="majorBidi"/>
      <w:i/>
      <w:color w:val="1E22AA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10C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F1054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12C1"/>
    <w:pPr>
      <w:tabs>
        <w:tab w:val="right" w:pos="9639"/>
      </w:tabs>
      <w:spacing w:line="240" w:lineRule="auto"/>
      <w:ind w:right="-3969"/>
    </w:pPr>
    <w:rPr>
      <w:color w:val="1E22AA" w:themeColor="accent1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1C12C1"/>
    <w:rPr>
      <w:color w:val="1E22AA" w:themeColor="accent1"/>
      <w:sz w:val="20"/>
    </w:rPr>
  </w:style>
  <w:style w:type="paragraph" w:styleId="Zpat">
    <w:name w:val="footer"/>
    <w:basedOn w:val="Normln"/>
    <w:link w:val="ZpatChar"/>
    <w:uiPriority w:val="99"/>
    <w:unhideWhenUsed/>
    <w:rsid w:val="00C81614"/>
    <w:pPr>
      <w:tabs>
        <w:tab w:val="center" w:pos="4536"/>
        <w:tab w:val="right" w:pos="9072"/>
      </w:tabs>
      <w:spacing w:line="240" w:lineRule="auto"/>
    </w:pPr>
    <w:rPr>
      <w:color w:val="1E22AA" w:themeColor="accent1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C81614"/>
    <w:rPr>
      <w:color w:val="1E22AA" w:themeColor="accent1"/>
      <w:sz w:val="16"/>
    </w:rPr>
  </w:style>
  <w:style w:type="character" w:customStyle="1" w:styleId="Nadpis1Char">
    <w:name w:val="Nadpis 1 Char"/>
    <w:basedOn w:val="Standardnpsmoodstavce"/>
    <w:link w:val="Nadpis1"/>
    <w:uiPriority w:val="9"/>
    <w:rsid w:val="006D0BEB"/>
    <w:rPr>
      <w:rFonts w:asciiTheme="majorHAnsi" w:eastAsiaTheme="majorEastAsia" w:hAnsiTheme="majorHAnsi" w:cstheme="majorBidi"/>
      <w:b/>
      <w:color w:val="1E22AA" w:themeColor="accen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D0BEB"/>
    <w:rPr>
      <w:rFonts w:asciiTheme="majorHAnsi" w:eastAsiaTheme="majorEastAsia" w:hAnsiTheme="majorHAnsi" w:cstheme="majorBidi"/>
      <w:b/>
      <w:color w:val="1E22AA" w:themeColor="accent1"/>
      <w:sz w:val="28"/>
      <w:szCs w:val="26"/>
    </w:rPr>
  </w:style>
  <w:style w:type="paragraph" w:customStyle="1" w:styleId="Cnbperex">
    <w:name w:val="_Cnb_perex"/>
    <w:basedOn w:val="Normln"/>
    <w:qFormat/>
    <w:rsid w:val="00C64616"/>
    <w:pPr>
      <w:spacing w:before="200" w:after="200"/>
    </w:pPr>
    <w:rPr>
      <w:color w:val="1E22AA" w:themeColor="accent1"/>
    </w:rPr>
  </w:style>
  <w:style w:type="character" w:customStyle="1" w:styleId="Nadpis3Char">
    <w:name w:val="Nadpis 3 Char"/>
    <w:basedOn w:val="Standardnpsmoodstavce"/>
    <w:link w:val="Nadpis3"/>
    <w:uiPriority w:val="9"/>
    <w:rsid w:val="006D0BEB"/>
    <w:rPr>
      <w:rFonts w:asciiTheme="majorHAnsi" w:eastAsiaTheme="majorEastAsia" w:hAnsiTheme="majorHAnsi" w:cstheme="majorBidi"/>
      <w:b/>
      <w:color w:val="1E22AA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10C7C"/>
    <w:rPr>
      <w:rFonts w:asciiTheme="majorHAnsi" w:eastAsiaTheme="majorEastAsia" w:hAnsiTheme="majorHAnsi" w:cstheme="majorBidi"/>
      <w:iCs/>
      <w:color w:val="1E22AA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D10C7C"/>
    <w:rPr>
      <w:rFonts w:asciiTheme="majorHAnsi" w:eastAsiaTheme="majorEastAsia" w:hAnsiTheme="majorHAnsi" w:cstheme="majorBidi"/>
      <w:i/>
      <w:color w:val="1E22AA" w:themeColor="accent1"/>
    </w:rPr>
  </w:style>
  <w:style w:type="paragraph" w:customStyle="1" w:styleId="cnbpredel">
    <w:name w:val="_cnb_predel"/>
    <w:basedOn w:val="Normln"/>
    <w:qFormat/>
    <w:rsid w:val="0020037A"/>
    <w:pPr>
      <w:jc w:val="right"/>
    </w:pPr>
    <w:rPr>
      <w:color w:val="FFFFFF" w:themeColor="background1"/>
      <w:sz w:val="60"/>
    </w:rPr>
  </w:style>
  <w:style w:type="paragraph" w:customStyle="1" w:styleId="cnbnaspis">
    <w:name w:val="_cnb_naspis"/>
    <w:basedOn w:val="Normln"/>
    <w:qFormat/>
    <w:rsid w:val="006802D1"/>
    <w:rPr>
      <w:color w:val="1E22AA" w:themeColor="accent1"/>
      <w:sz w:val="60"/>
    </w:rPr>
  </w:style>
  <w:style w:type="paragraph" w:customStyle="1" w:styleId="cnbperexpredmluva">
    <w:name w:val="_cnb_perex_predmluva"/>
    <w:basedOn w:val="Cnbperex"/>
    <w:next w:val="Normln"/>
    <w:qFormat/>
    <w:rsid w:val="007D3642"/>
    <w:rPr>
      <w:i/>
    </w:rPr>
  </w:style>
  <w:style w:type="paragraph" w:customStyle="1" w:styleId="cnbnadpishlavni">
    <w:name w:val="_cnb_nadpis_hlavni"/>
    <w:basedOn w:val="cnbnaspis"/>
    <w:qFormat/>
    <w:rsid w:val="00D81A8C"/>
    <w:pPr>
      <w:jc w:val="right"/>
    </w:pPr>
    <w:rPr>
      <w:sz w:val="51"/>
    </w:rPr>
  </w:style>
  <w:style w:type="paragraph" w:styleId="Obsah2">
    <w:name w:val="toc 2"/>
    <w:basedOn w:val="Normln"/>
    <w:next w:val="Normln"/>
    <w:autoRedefine/>
    <w:uiPriority w:val="39"/>
    <w:unhideWhenUsed/>
    <w:rsid w:val="00BC7B75"/>
    <w:pPr>
      <w:tabs>
        <w:tab w:val="left" w:pos="851"/>
        <w:tab w:val="right" w:pos="9356"/>
        <w:tab w:val="right" w:leader="dot" w:pos="9628"/>
      </w:tabs>
      <w:spacing w:before="200"/>
    </w:pPr>
    <w:rPr>
      <w:noProof/>
      <w:color w:val="1E22AA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B1825"/>
    <w:pPr>
      <w:tabs>
        <w:tab w:val="left" w:pos="284"/>
        <w:tab w:val="right" w:pos="9356"/>
      </w:tabs>
      <w:spacing w:before="200"/>
    </w:pPr>
    <w:rPr>
      <w:b/>
      <w:caps/>
      <w:color w:val="1E22AA" w:themeColor="accent1"/>
    </w:rPr>
  </w:style>
  <w:style w:type="paragraph" w:styleId="Obsah3">
    <w:name w:val="toc 3"/>
    <w:basedOn w:val="Normln"/>
    <w:next w:val="Normln"/>
    <w:autoRedefine/>
    <w:uiPriority w:val="39"/>
    <w:unhideWhenUsed/>
    <w:rsid w:val="00BC7B75"/>
    <w:pPr>
      <w:tabs>
        <w:tab w:val="left" w:pos="851"/>
        <w:tab w:val="right" w:pos="9356"/>
      </w:tabs>
      <w:spacing w:before="60"/>
      <w:ind w:left="227"/>
    </w:pPr>
    <w:rPr>
      <w:color w:val="1E22AA" w:themeColor="accent1"/>
    </w:rPr>
  </w:style>
  <w:style w:type="character" w:styleId="Hypertextovodkaz">
    <w:name w:val="Hyperlink"/>
    <w:basedOn w:val="Standardnpsmoodstavce"/>
    <w:uiPriority w:val="99"/>
    <w:unhideWhenUsed/>
    <w:rsid w:val="006802D1"/>
    <w:rPr>
      <w:color w:val="1E22AA" w:themeColor="hyperlink"/>
      <w:u w:val="single"/>
    </w:rPr>
  </w:style>
  <w:style w:type="paragraph" w:customStyle="1" w:styleId="cnbbloknadpis">
    <w:name w:val="_cnb_blok_nadpis"/>
    <w:basedOn w:val="Normln"/>
    <w:next w:val="cnbbloktext"/>
    <w:qFormat/>
    <w:rsid w:val="00993B48"/>
    <w:rPr>
      <w:b/>
      <w:color w:val="1E22AA" w:themeColor="accent1"/>
      <w:sz w:val="16"/>
    </w:rPr>
  </w:style>
  <w:style w:type="paragraph" w:customStyle="1" w:styleId="cnbbloktext">
    <w:name w:val="_cnb_blok_text"/>
    <w:basedOn w:val="Normln"/>
    <w:qFormat/>
    <w:rsid w:val="00993B48"/>
    <w:rPr>
      <w:sz w:val="14"/>
    </w:rPr>
  </w:style>
  <w:style w:type="paragraph" w:customStyle="1" w:styleId="cbnblokpoznamka">
    <w:name w:val="_cbn_blok_poznamka"/>
    <w:basedOn w:val="cnbbloktext"/>
    <w:qFormat/>
    <w:rsid w:val="000D4AA9"/>
    <w:rPr>
      <w:sz w:val="1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BF8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B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43BF8"/>
    <w:rPr>
      <w:vertAlign w:val="superscript"/>
    </w:rPr>
  </w:style>
  <w:style w:type="paragraph" w:customStyle="1" w:styleId="cnbpoznamkapodcarou">
    <w:name w:val="_cnb_poznamka_pod_carou"/>
    <w:basedOn w:val="Textpoznpodarou"/>
    <w:qFormat/>
    <w:rsid w:val="00D10C7C"/>
    <w:rPr>
      <w:color w:val="A5A5A5" w:themeColor="text2" w:themeTint="99"/>
      <w:sz w:val="14"/>
    </w:rPr>
  </w:style>
  <w:style w:type="paragraph" w:customStyle="1" w:styleId="cnbnadpisbox">
    <w:name w:val="_cnb_nadpis_box"/>
    <w:basedOn w:val="Normln"/>
    <w:qFormat/>
    <w:rsid w:val="002232D4"/>
    <w:rPr>
      <w:b/>
      <w:color w:val="1E22AA" w:themeColor="accent1"/>
      <w:sz w:val="24"/>
    </w:rPr>
  </w:style>
  <w:style w:type="table" w:styleId="Mkatabulky">
    <w:name w:val="Table Grid"/>
    <w:basedOn w:val="Normlntabulka"/>
    <w:uiPriority w:val="39"/>
    <w:rsid w:val="00C63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Normlntabulka"/>
    <w:uiPriority w:val="49"/>
    <w:rsid w:val="00C63DB9"/>
    <w:pPr>
      <w:spacing w:after="0" w:line="240" w:lineRule="auto"/>
    </w:pPr>
    <w:tblPr>
      <w:tblStyleRowBandSize w:val="1"/>
      <w:tblStyleColBandSize w:val="1"/>
      <w:tblBorders>
        <w:top w:val="single" w:sz="4" w:space="0" w:color="6064E3" w:themeColor="accent1" w:themeTint="99"/>
        <w:left w:val="single" w:sz="4" w:space="0" w:color="6064E3" w:themeColor="accent1" w:themeTint="99"/>
        <w:bottom w:val="single" w:sz="4" w:space="0" w:color="6064E3" w:themeColor="accent1" w:themeTint="99"/>
        <w:right w:val="single" w:sz="4" w:space="0" w:color="6064E3" w:themeColor="accent1" w:themeTint="99"/>
        <w:insideH w:val="single" w:sz="4" w:space="0" w:color="6064E3" w:themeColor="accent1" w:themeTint="99"/>
        <w:insideV w:val="single" w:sz="4" w:space="0" w:color="6064E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22AA" w:themeColor="accent1"/>
          <w:left w:val="single" w:sz="4" w:space="0" w:color="1E22AA" w:themeColor="accent1"/>
          <w:bottom w:val="single" w:sz="4" w:space="0" w:color="1E22AA" w:themeColor="accent1"/>
          <w:right w:val="single" w:sz="4" w:space="0" w:color="1E22AA" w:themeColor="accent1"/>
          <w:insideH w:val="nil"/>
          <w:insideV w:val="nil"/>
        </w:tcBorders>
        <w:shd w:val="clear" w:color="auto" w:fill="1E22AA" w:themeFill="accent1"/>
      </w:tcPr>
    </w:tblStylePr>
    <w:tblStylePr w:type="lastRow">
      <w:rPr>
        <w:b/>
        <w:bCs/>
      </w:rPr>
      <w:tblPr/>
      <w:tcPr>
        <w:tcBorders>
          <w:top w:val="double" w:sz="4" w:space="0" w:color="1E22A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BF5" w:themeFill="accent1" w:themeFillTint="33"/>
      </w:tcPr>
    </w:tblStylePr>
    <w:tblStylePr w:type="band1Horz">
      <w:tblPr/>
      <w:tcPr>
        <w:shd w:val="clear" w:color="auto" w:fill="CACBF5" w:themeFill="accent1" w:themeFillTint="33"/>
      </w:tcPr>
    </w:tblStylePr>
  </w:style>
  <w:style w:type="table" w:customStyle="1" w:styleId="GridTable5Dark-Accent11">
    <w:name w:val="Grid Table 5 Dark - Accent 11"/>
    <w:basedOn w:val="Normlntabulka"/>
    <w:uiPriority w:val="50"/>
    <w:rsid w:val="00C63D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CB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E22A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E22A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E22A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E22AA" w:themeFill="accent1"/>
      </w:tcPr>
    </w:tblStylePr>
    <w:tblStylePr w:type="band1Vert">
      <w:tblPr/>
      <w:tcPr>
        <w:shd w:val="clear" w:color="auto" w:fill="9597EC" w:themeFill="accent1" w:themeFillTint="66"/>
      </w:tcPr>
    </w:tblStylePr>
    <w:tblStylePr w:type="band1Horz">
      <w:tblPr/>
      <w:tcPr>
        <w:shd w:val="clear" w:color="auto" w:fill="9597EC" w:themeFill="accent1" w:themeFillTint="66"/>
      </w:tcPr>
    </w:tblStylePr>
  </w:style>
  <w:style w:type="table" w:customStyle="1" w:styleId="GridTable1Light-Accent11">
    <w:name w:val="Grid Table 1 Light - Accent 11"/>
    <w:basedOn w:val="Normlntabulka"/>
    <w:uiPriority w:val="46"/>
    <w:rsid w:val="007837C7"/>
    <w:pPr>
      <w:spacing w:after="0" w:line="240" w:lineRule="auto"/>
    </w:pPr>
    <w:tblPr>
      <w:tblStyleRowBandSize w:val="1"/>
      <w:tblStyleColBandSize w:val="1"/>
      <w:tblBorders>
        <w:top w:val="single" w:sz="4" w:space="0" w:color="9597EC" w:themeColor="accent1" w:themeTint="66"/>
        <w:left w:val="single" w:sz="4" w:space="0" w:color="9597EC" w:themeColor="accent1" w:themeTint="66"/>
        <w:bottom w:val="single" w:sz="4" w:space="0" w:color="9597EC" w:themeColor="accent1" w:themeTint="66"/>
        <w:right w:val="single" w:sz="4" w:space="0" w:color="9597EC" w:themeColor="accent1" w:themeTint="66"/>
        <w:insideH w:val="single" w:sz="4" w:space="0" w:color="9597EC" w:themeColor="accent1" w:themeTint="66"/>
        <w:insideV w:val="single" w:sz="4" w:space="0" w:color="9597E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064E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64E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nbkontakt">
    <w:name w:val="_cnb_kontakt"/>
    <w:basedOn w:val="Normln"/>
    <w:qFormat/>
    <w:rsid w:val="00604178"/>
    <w:pPr>
      <w:spacing w:line="312" w:lineRule="auto"/>
    </w:pPr>
    <w:rPr>
      <w:color w:val="1E22AA" w:themeColor="accent1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705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1705"/>
    <w:rPr>
      <w:rFonts w:ascii="Segoe UI" w:hAnsi="Segoe UI" w:cs="Segoe UI"/>
      <w:sz w:val="18"/>
      <w:szCs w:val="18"/>
    </w:rPr>
  </w:style>
  <w:style w:type="paragraph" w:customStyle="1" w:styleId="Zpatsede">
    <w:name w:val="Zápatí_sede"/>
    <w:basedOn w:val="Zpat"/>
    <w:qFormat/>
    <w:rsid w:val="00C81614"/>
    <w:rPr>
      <w:color w:val="696969" w:themeColor="text2"/>
    </w:rPr>
  </w:style>
  <w:style w:type="paragraph" w:customStyle="1" w:styleId="cnbdatum">
    <w:name w:val="_cnb_datum"/>
    <w:basedOn w:val="Normln"/>
    <w:qFormat/>
    <w:rsid w:val="005E5320"/>
    <w:rPr>
      <w:caps/>
      <w:sz w:val="16"/>
    </w:rPr>
  </w:style>
  <w:style w:type="paragraph" w:customStyle="1" w:styleId="cnbcislovani">
    <w:name w:val="_cnb_cislovani"/>
    <w:basedOn w:val="Normln"/>
    <w:qFormat/>
    <w:rsid w:val="007454A8"/>
    <w:pPr>
      <w:numPr>
        <w:numId w:val="2"/>
      </w:numPr>
      <w:ind w:left="357" w:hanging="357"/>
    </w:pPr>
  </w:style>
  <w:style w:type="paragraph" w:customStyle="1" w:styleId="cnbodrazkycara">
    <w:name w:val="_cnb_odrazky_cara"/>
    <w:basedOn w:val="Normln"/>
    <w:qFormat/>
    <w:rsid w:val="007454A8"/>
    <w:pPr>
      <w:numPr>
        <w:numId w:val="3"/>
      </w:numPr>
      <w:ind w:left="357" w:hanging="357"/>
    </w:pPr>
  </w:style>
  <w:style w:type="paragraph" w:customStyle="1" w:styleId="cnbodrazkytecka">
    <w:name w:val="_cnb_odrazky_tecka"/>
    <w:basedOn w:val="Normln"/>
    <w:qFormat/>
    <w:rsid w:val="007454A8"/>
    <w:pPr>
      <w:numPr>
        <w:numId w:val="4"/>
      </w:numPr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D10C7C"/>
    <w:rPr>
      <w:rFonts w:asciiTheme="majorHAnsi" w:eastAsiaTheme="majorEastAsia" w:hAnsiTheme="majorHAnsi" w:cstheme="majorBidi"/>
      <w:color w:val="0F1054" w:themeColor="accent1" w:themeShade="7F"/>
    </w:rPr>
  </w:style>
  <w:style w:type="paragraph" w:customStyle="1" w:styleId="Zhlavnadpis">
    <w:name w:val="Záhlaví_nadpis"/>
    <w:basedOn w:val="Zhlav"/>
    <w:qFormat/>
    <w:rsid w:val="009610B2"/>
    <w:pPr>
      <w:ind w:left="539" w:right="0"/>
    </w:pPr>
    <w:rPr>
      <w:caps/>
      <w:sz w:val="42"/>
    </w:rPr>
  </w:style>
  <w:style w:type="paragraph" w:customStyle="1" w:styleId="Zhlavede">
    <w:name w:val="Záhlaví_šede"/>
    <w:basedOn w:val="Zhlavnadpis"/>
    <w:qFormat/>
    <w:rsid w:val="009610B2"/>
    <w:rPr>
      <w:color w:val="696969" w:themeColor="text2"/>
      <w:sz w:val="16"/>
    </w:rPr>
  </w:style>
  <w:style w:type="paragraph" w:styleId="Odstavecseseznamem">
    <w:name w:val="List Paragraph"/>
    <w:basedOn w:val="Normln"/>
    <w:uiPriority w:val="34"/>
    <w:qFormat/>
    <w:rsid w:val="00E00E2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0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04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04C8"/>
    <w:rPr>
      <w:color w:val="696969" w:themeColor="text2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0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04C8"/>
    <w:rPr>
      <w:b/>
      <w:bCs/>
      <w:color w:val="696969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b.c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nb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Office\Templates\09%20Zpr&#225;va,%20&#269;esky.dotx" TargetMode="External"/></Relationships>
</file>

<file path=word/theme/theme1.xml><?xml version="1.0" encoding="utf-8"?>
<a:theme xmlns:a="http://schemas.openxmlformats.org/drawingml/2006/main" name="Motiv Office">
  <a:themeElements>
    <a:clrScheme name="CNB_PP">
      <a:dk1>
        <a:sysClr val="windowText" lastClr="000000"/>
      </a:dk1>
      <a:lt1>
        <a:sysClr val="window" lastClr="FFFFFF"/>
      </a:lt1>
      <a:dk2>
        <a:srgbClr val="696969"/>
      </a:dk2>
      <a:lt2>
        <a:srgbClr val="9FAEE5"/>
      </a:lt2>
      <a:accent1>
        <a:srgbClr val="1E22AA"/>
      </a:accent1>
      <a:accent2>
        <a:srgbClr val="DA291C"/>
      </a:accent2>
      <a:accent3>
        <a:srgbClr val="FFBB00"/>
      </a:accent3>
      <a:accent4>
        <a:srgbClr val="9ACD32"/>
      </a:accent4>
      <a:accent5>
        <a:srgbClr val="00CED1"/>
      </a:accent5>
      <a:accent6>
        <a:srgbClr val="58595B"/>
      </a:accent6>
      <a:hlink>
        <a:srgbClr val="1E22AA"/>
      </a:hlink>
      <a:folHlink>
        <a:srgbClr val="1E22AA"/>
      </a:folHlink>
    </a:clrScheme>
    <a:fontScheme name="CN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861D1-6C72-439E-AD7D-30C2EEE6A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 Zpráva, česky.dotx</Template>
  <TotalTime>269</TotalTime>
  <Pages>3</Pages>
  <Words>937</Words>
  <Characters>5532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Česká národní banka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Matějka Petr</dc:creator>
  <cp:lastModifiedBy>Mikeš Jiří</cp:lastModifiedBy>
  <cp:revision>4</cp:revision>
  <cp:lastPrinted>2021-10-12T11:56:00Z</cp:lastPrinted>
  <dcterms:created xsi:type="dcterms:W3CDTF">2023-07-20T13:43:00Z</dcterms:created>
  <dcterms:modified xsi:type="dcterms:W3CDTF">2023-07-26T11:31:00Z</dcterms:modified>
</cp:coreProperties>
</file>